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576A7A" w:rsidRDefault="79A52F8C" w:rsidP="00104B1A">
      <w:pPr>
        <w:spacing w:after="0" w:line="20" w:lineRule="atLeast"/>
        <w:contextualSpacing/>
        <w:jc w:val="center"/>
        <w:rPr>
          <w:rFonts w:ascii="Verdana" w:hAnsi="Verdana"/>
          <w:b/>
          <w:bCs/>
          <w:sz w:val="24"/>
          <w:szCs w:val="24"/>
        </w:rPr>
      </w:pPr>
    </w:p>
    <w:sdt>
      <w:sdtPr>
        <w:rPr>
          <w:rFonts w:ascii="Verdana" w:hAnsi="Verdana"/>
          <w:b/>
          <w:bCs/>
          <w:sz w:val="24"/>
          <w:szCs w:val="24"/>
        </w:rPr>
        <w:id w:val="-808551268"/>
        <w:docPartObj>
          <w:docPartGallery w:val="Cover Pages"/>
          <w:docPartUnique/>
        </w:docPartObj>
      </w:sdtPr>
      <w:sdtEndPr>
        <w:rPr>
          <w:b w:val="0"/>
          <w:bCs w:val="0"/>
          <w:sz w:val="21"/>
          <w:szCs w:val="21"/>
        </w:rPr>
      </w:sdtEndPr>
      <w:sdtContent>
        <w:p w14:paraId="4471E32D" w14:textId="77777777" w:rsidR="007D377A" w:rsidRPr="00576A7A" w:rsidRDefault="007D377A" w:rsidP="00104B1A">
          <w:pPr>
            <w:spacing w:after="0" w:line="240" w:lineRule="auto"/>
            <w:contextualSpacing/>
            <w:jc w:val="center"/>
            <w:rPr>
              <w:rFonts w:ascii="Verdana" w:hAnsi="Verdana" w:cstheme="minorHAnsi"/>
              <w:b/>
              <w:bCs/>
              <w:sz w:val="20"/>
              <w:szCs w:val="20"/>
            </w:rPr>
          </w:pPr>
          <w:r w:rsidRPr="00576A7A">
            <w:rPr>
              <w:rFonts w:ascii="Verdana" w:hAnsi="Verdana" w:cstheme="minorHAnsi"/>
              <w:b/>
              <w:bCs/>
              <w:sz w:val="20"/>
              <w:szCs w:val="20"/>
            </w:rPr>
            <w:t>VIEŠOJI ĮSTAIGA INOVACIJOS AGENTŪRA,</w:t>
          </w:r>
        </w:p>
        <w:p w14:paraId="60250A17" w14:textId="77777777" w:rsidR="007D377A" w:rsidRPr="00576A7A" w:rsidRDefault="007D377A" w:rsidP="00104B1A">
          <w:pPr>
            <w:spacing w:after="0" w:line="240" w:lineRule="auto"/>
            <w:contextualSpacing/>
            <w:jc w:val="center"/>
            <w:rPr>
              <w:rFonts w:ascii="Verdana" w:hAnsi="Verdana" w:cstheme="minorHAnsi"/>
              <w:sz w:val="24"/>
              <w:szCs w:val="24"/>
            </w:rPr>
          </w:pPr>
          <w:r w:rsidRPr="00576A7A">
            <w:rPr>
              <w:rFonts w:ascii="Verdana" w:hAnsi="Verdana" w:cstheme="minorHAnsi"/>
              <w:sz w:val="20"/>
              <w:szCs w:val="20"/>
            </w:rPr>
            <w:t>Juridinio asmens kodas 125447177, adresas J. Balčikonio g. 3, 08247 Vilnius, Lietuva</w:t>
          </w:r>
        </w:p>
        <w:p w14:paraId="0CE733B5" w14:textId="31764C76" w:rsidR="00C32E53" w:rsidRPr="00576A7A" w:rsidRDefault="00C32E53" w:rsidP="00104B1A">
          <w:pPr>
            <w:spacing w:after="0" w:line="20" w:lineRule="atLeast"/>
            <w:contextualSpacing/>
            <w:jc w:val="center"/>
            <w:rPr>
              <w:rFonts w:ascii="Verdana" w:hAnsi="Verdana" w:cstheme="minorHAnsi"/>
              <w:sz w:val="24"/>
              <w:szCs w:val="24"/>
            </w:rPr>
          </w:pPr>
        </w:p>
        <w:p w14:paraId="46315E48" w14:textId="77777777" w:rsidR="00C32E53" w:rsidRPr="00576A7A" w:rsidRDefault="00C32E53" w:rsidP="00104B1A">
          <w:pPr>
            <w:spacing w:after="0" w:line="20" w:lineRule="atLeast"/>
            <w:contextualSpacing/>
            <w:jc w:val="center"/>
            <w:rPr>
              <w:rFonts w:ascii="Verdana" w:hAnsi="Verdana" w:cstheme="minorHAnsi"/>
              <w:sz w:val="24"/>
              <w:szCs w:val="24"/>
            </w:rPr>
          </w:pPr>
        </w:p>
        <w:p w14:paraId="4B92F888" w14:textId="62A247AF" w:rsidR="00C32E53" w:rsidRPr="00576A7A" w:rsidRDefault="00EB164F" w:rsidP="00104B1A">
          <w:pPr>
            <w:tabs>
              <w:tab w:val="left" w:pos="870"/>
            </w:tabs>
            <w:spacing w:after="0" w:line="20" w:lineRule="atLeast"/>
            <w:contextualSpacing/>
            <w:rPr>
              <w:rFonts w:ascii="Verdana" w:hAnsi="Verdana" w:cstheme="minorHAnsi"/>
              <w:sz w:val="24"/>
              <w:szCs w:val="24"/>
            </w:rPr>
          </w:pPr>
          <w:r w:rsidRPr="00576A7A">
            <w:rPr>
              <w:rFonts w:ascii="Verdana" w:hAnsi="Verdana" w:cstheme="minorHAnsi"/>
              <w:sz w:val="24"/>
              <w:szCs w:val="24"/>
            </w:rPr>
            <w:tab/>
          </w:r>
        </w:p>
        <w:p w14:paraId="47B8E29B" w14:textId="1ADA2B87" w:rsidR="00D526C8" w:rsidRPr="00576A7A" w:rsidRDefault="00D526C8" w:rsidP="00104B1A">
          <w:pPr>
            <w:spacing w:after="0" w:line="20" w:lineRule="atLeast"/>
            <w:contextualSpacing/>
            <w:jc w:val="center"/>
            <w:rPr>
              <w:rFonts w:ascii="Verdana" w:hAnsi="Verdana" w:cstheme="minorHAnsi"/>
              <w:sz w:val="24"/>
              <w:szCs w:val="24"/>
            </w:rPr>
          </w:pPr>
        </w:p>
        <w:p w14:paraId="3EC49E01" w14:textId="7FA2180A" w:rsidR="00D526C8" w:rsidRPr="00576A7A" w:rsidRDefault="00D526C8" w:rsidP="00104B1A">
          <w:pPr>
            <w:spacing w:after="0" w:line="20" w:lineRule="atLeast"/>
            <w:ind w:left="5245"/>
            <w:contextualSpacing/>
            <w:rPr>
              <w:rFonts w:ascii="Verdana" w:hAnsi="Verdana" w:cstheme="minorHAnsi"/>
              <w:sz w:val="24"/>
              <w:szCs w:val="24"/>
            </w:rPr>
          </w:pPr>
          <w:r w:rsidRPr="00576A7A">
            <w:rPr>
              <w:rFonts w:ascii="Verdana" w:hAnsi="Verdana" w:cstheme="minorHAnsi"/>
              <w:sz w:val="24"/>
              <w:szCs w:val="24"/>
            </w:rPr>
            <w:t xml:space="preserve">PATVIRTINTA </w:t>
          </w:r>
        </w:p>
        <w:p w14:paraId="3C6768AD" w14:textId="77777777" w:rsidR="00303FD9" w:rsidRPr="00576A7A" w:rsidRDefault="00303FD9" w:rsidP="00104B1A">
          <w:pPr>
            <w:spacing w:after="0" w:line="240" w:lineRule="auto"/>
            <w:ind w:left="3888" w:firstLine="1357"/>
            <w:contextualSpacing/>
            <w:rPr>
              <w:rFonts w:ascii="Verdana" w:hAnsi="Verdana" w:cstheme="minorHAnsi"/>
              <w:sz w:val="20"/>
              <w:szCs w:val="20"/>
            </w:rPr>
          </w:pPr>
          <w:r w:rsidRPr="00576A7A">
            <w:rPr>
              <w:rFonts w:ascii="Verdana" w:hAnsi="Verdana" w:cstheme="minorHAnsi"/>
              <w:sz w:val="20"/>
              <w:szCs w:val="20"/>
            </w:rPr>
            <w:t xml:space="preserve">Perkančiosios organizacijos Viešųjų pirkimų </w:t>
          </w:r>
        </w:p>
        <w:p w14:paraId="54DCAA0C" w14:textId="7843FB9E" w:rsidR="00D53BF4" w:rsidRPr="00576A7A" w:rsidRDefault="00DE1061" w:rsidP="0C7D5B2C">
          <w:pPr>
            <w:spacing w:after="0" w:line="20" w:lineRule="atLeast"/>
            <w:ind w:left="5245"/>
            <w:contextualSpacing/>
            <w:rPr>
              <w:rFonts w:ascii="Verdana" w:hAnsi="Verdana"/>
              <w:i/>
              <w:iCs/>
              <w:sz w:val="24"/>
              <w:szCs w:val="24"/>
            </w:rPr>
          </w:pPr>
          <w:r w:rsidRPr="001E6578">
            <w:rPr>
              <w:rFonts w:ascii="Verdana" w:hAnsi="Verdana"/>
              <w:sz w:val="20"/>
              <w:szCs w:val="20"/>
            </w:rPr>
            <w:t>K</w:t>
          </w:r>
          <w:r w:rsidR="00303FD9" w:rsidRPr="001E6578">
            <w:rPr>
              <w:rFonts w:ascii="Verdana" w:hAnsi="Verdana"/>
              <w:sz w:val="20"/>
              <w:szCs w:val="20"/>
            </w:rPr>
            <w:t xml:space="preserve">omisijos </w:t>
          </w:r>
          <w:r w:rsidR="004E049E" w:rsidRPr="001E6578">
            <w:rPr>
              <w:rFonts w:ascii="Verdana" w:hAnsi="Verdana"/>
              <w:sz w:val="20"/>
              <w:szCs w:val="20"/>
            </w:rPr>
            <w:t>2025-</w:t>
          </w:r>
          <w:r w:rsidR="001E6578" w:rsidRPr="001E6578">
            <w:rPr>
              <w:rFonts w:ascii="Verdana" w:hAnsi="Verdana"/>
              <w:sz w:val="20"/>
              <w:szCs w:val="20"/>
            </w:rPr>
            <w:t>02-06</w:t>
          </w:r>
          <w:r w:rsidR="00303FD9" w:rsidRPr="001E6578">
            <w:rPr>
              <w:rFonts w:ascii="Verdana" w:hAnsi="Verdana"/>
              <w:sz w:val="20"/>
              <w:szCs w:val="20"/>
            </w:rPr>
            <w:t xml:space="preserve"> protokolu Nr. 1</w:t>
          </w:r>
        </w:p>
        <w:p w14:paraId="47EF0C37" w14:textId="19126F9D" w:rsidR="00D526C8" w:rsidRPr="00576A7A" w:rsidRDefault="00D526C8" w:rsidP="00104B1A">
          <w:pPr>
            <w:spacing w:after="0" w:line="20" w:lineRule="atLeast"/>
            <w:contextualSpacing/>
            <w:jc w:val="center"/>
            <w:rPr>
              <w:rFonts w:ascii="Verdana" w:hAnsi="Verdana" w:cstheme="minorHAnsi"/>
              <w:sz w:val="24"/>
              <w:szCs w:val="24"/>
            </w:rPr>
          </w:pPr>
        </w:p>
        <w:p w14:paraId="1062E335" w14:textId="77777777" w:rsidR="00DE1061" w:rsidRPr="00576A7A" w:rsidRDefault="00DE1061" w:rsidP="00104B1A">
          <w:pPr>
            <w:spacing w:after="0" w:line="20" w:lineRule="atLeast"/>
            <w:contextualSpacing/>
            <w:jc w:val="center"/>
            <w:rPr>
              <w:rFonts w:ascii="Verdana" w:hAnsi="Verdana" w:cstheme="minorHAnsi"/>
              <w:sz w:val="24"/>
              <w:szCs w:val="24"/>
            </w:rPr>
          </w:pPr>
        </w:p>
        <w:p w14:paraId="3EFC3DF1" w14:textId="77777777" w:rsidR="00DE1061" w:rsidRPr="00576A7A" w:rsidRDefault="00DE1061" w:rsidP="00104B1A">
          <w:pPr>
            <w:spacing w:after="0" w:line="20" w:lineRule="atLeast"/>
            <w:contextualSpacing/>
            <w:jc w:val="center"/>
            <w:rPr>
              <w:rFonts w:ascii="Verdana" w:hAnsi="Verdana" w:cstheme="minorHAnsi"/>
              <w:sz w:val="24"/>
              <w:szCs w:val="24"/>
            </w:rPr>
          </w:pPr>
        </w:p>
        <w:p w14:paraId="2AD55986" w14:textId="77777777" w:rsidR="00DE1061" w:rsidRPr="00576A7A" w:rsidRDefault="00DE1061" w:rsidP="00104B1A">
          <w:pPr>
            <w:spacing w:after="0" w:line="20" w:lineRule="atLeast"/>
            <w:contextualSpacing/>
            <w:jc w:val="center"/>
            <w:rPr>
              <w:rFonts w:ascii="Verdana" w:hAnsi="Verdana" w:cstheme="minorHAnsi"/>
              <w:sz w:val="24"/>
              <w:szCs w:val="24"/>
            </w:rPr>
          </w:pPr>
        </w:p>
        <w:p w14:paraId="7350A7E2" w14:textId="78457EBC" w:rsidR="00D526C8" w:rsidRPr="00576A7A" w:rsidRDefault="00D526C8" w:rsidP="00104B1A">
          <w:pPr>
            <w:spacing w:after="0" w:line="20" w:lineRule="atLeast"/>
            <w:contextualSpacing/>
            <w:jc w:val="center"/>
            <w:rPr>
              <w:rFonts w:ascii="Verdana" w:hAnsi="Verdana" w:cstheme="minorHAnsi"/>
              <w:sz w:val="24"/>
              <w:szCs w:val="24"/>
            </w:rPr>
          </w:pPr>
        </w:p>
        <w:p w14:paraId="18ACC6AD" w14:textId="1468DC14" w:rsidR="00D526C8" w:rsidRPr="00D35624" w:rsidRDefault="007A130B" w:rsidP="00D35624">
          <w:pPr>
            <w:spacing w:after="0" w:line="20" w:lineRule="atLeast"/>
            <w:contextualSpacing/>
            <w:jc w:val="center"/>
            <w:rPr>
              <w:rFonts w:ascii="Verdana" w:hAnsi="Verdana"/>
              <w:b/>
              <w:bCs/>
              <w:sz w:val="28"/>
              <w:szCs w:val="28"/>
            </w:rPr>
          </w:pPr>
          <w:r w:rsidRPr="0C7D5B2C">
            <w:rPr>
              <w:rFonts w:ascii="Verdana" w:hAnsi="Verdana"/>
              <w:b/>
              <w:bCs/>
              <w:sz w:val="28"/>
              <w:szCs w:val="28"/>
            </w:rPr>
            <w:t xml:space="preserve">TARPTAUTINIO </w:t>
          </w:r>
          <w:r w:rsidR="00D526C8" w:rsidRPr="0C7D5B2C">
            <w:rPr>
              <w:rFonts w:ascii="Verdana" w:hAnsi="Verdana"/>
              <w:b/>
              <w:bCs/>
              <w:sz w:val="28"/>
              <w:szCs w:val="28"/>
            </w:rPr>
            <w:t>VIEŠOJO PIRKIMO „</w:t>
          </w:r>
          <w:r w:rsidR="00D35624" w:rsidRPr="00D35624">
            <w:rPr>
              <w:rFonts w:ascii="Verdana" w:eastAsia="Tahoma" w:hAnsi="Verdana" w:cs="Tahoma"/>
              <w:b/>
              <w:bCs/>
              <w:sz w:val="28"/>
              <w:szCs w:val="28"/>
            </w:rPr>
            <w:t>AUKŠTO LYGIO TARPTAUTINIŲ RENGINIŲ ORGANIZAVIMO IR APTARNAVIMO PASLAUGOS</w:t>
          </w:r>
          <w:r w:rsidR="00D526C8" w:rsidRPr="0C7D5B2C">
            <w:rPr>
              <w:rFonts w:ascii="Verdana" w:hAnsi="Verdana"/>
              <w:b/>
              <w:bCs/>
              <w:sz w:val="28"/>
              <w:szCs w:val="28"/>
            </w:rPr>
            <w:t>“</w:t>
          </w:r>
          <w:r w:rsidR="00D35624">
            <w:rPr>
              <w:rFonts w:ascii="Verdana" w:hAnsi="Verdana"/>
              <w:b/>
              <w:bCs/>
              <w:sz w:val="28"/>
              <w:szCs w:val="28"/>
            </w:rPr>
            <w:t xml:space="preserve"> </w:t>
          </w:r>
          <w:r w:rsidR="00D526C8" w:rsidRPr="00576A7A">
            <w:rPr>
              <w:rFonts w:ascii="Verdana" w:hAnsi="Verdana" w:cstheme="minorHAnsi"/>
              <w:b/>
              <w:bCs/>
              <w:sz w:val="28"/>
              <w:szCs w:val="28"/>
            </w:rPr>
            <w:t xml:space="preserve">ATVIRO KONKURSO </w:t>
          </w:r>
          <w:r w:rsidR="00EB164F" w:rsidRPr="00576A7A">
            <w:rPr>
              <w:rFonts w:ascii="Verdana" w:hAnsi="Verdana" w:cstheme="minorHAnsi"/>
              <w:b/>
              <w:bCs/>
              <w:sz w:val="28"/>
              <w:szCs w:val="28"/>
            </w:rPr>
            <w:t xml:space="preserve">SPECIALIOSIOS </w:t>
          </w:r>
          <w:r w:rsidR="00D526C8" w:rsidRPr="00576A7A">
            <w:rPr>
              <w:rFonts w:ascii="Verdana" w:hAnsi="Verdana" w:cstheme="minorHAnsi"/>
              <w:b/>
              <w:bCs/>
              <w:sz w:val="28"/>
              <w:szCs w:val="28"/>
            </w:rPr>
            <w:t>SĄLYGOS</w:t>
          </w:r>
        </w:p>
        <w:p w14:paraId="67D34D7E" w14:textId="37AFC8CB" w:rsidR="00D53BF4" w:rsidRPr="00576A7A" w:rsidRDefault="00D53BF4" w:rsidP="00104B1A">
          <w:pPr>
            <w:spacing w:after="0" w:line="20" w:lineRule="atLeast"/>
            <w:contextualSpacing/>
            <w:jc w:val="center"/>
            <w:rPr>
              <w:rFonts w:ascii="Verdana" w:hAnsi="Verdana" w:cstheme="minorHAnsi"/>
              <w:b/>
              <w:bCs/>
              <w:sz w:val="28"/>
              <w:szCs w:val="28"/>
            </w:rPr>
          </w:pPr>
          <w:r w:rsidRPr="00576A7A">
            <w:rPr>
              <w:rFonts w:ascii="Verdana" w:hAnsi="Verdana" w:cstheme="minorHAnsi"/>
              <w:b/>
              <w:bCs/>
              <w:sz w:val="28"/>
              <w:szCs w:val="28"/>
            </w:rPr>
            <w:t>V</w:t>
          </w:r>
          <w:r w:rsidR="00755F3B" w:rsidRPr="00576A7A">
            <w:rPr>
              <w:rFonts w:ascii="Verdana" w:hAnsi="Verdana" w:cstheme="minorHAnsi"/>
              <w:b/>
              <w:bCs/>
              <w:sz w:val="28"/>
              <w:szCs w:val="28"/>
            </w:rPr>
            <w:t>ersija</w:t>
          </w:r>
          <w:r w:rsidRPr="00576A7A">
            <w:rPr>
              <w:rFonts w:ascii="Verdana" w:hAnsi="Verdana" w:cstheme="minorHAnsi"/>
              <w:b/>
              <w:bCs/>
              <w:sz w:val="28"/>
              <w:szCs w:val="28"/>
            </w:rPr>
            <w:t xml:space="preserve"> Nr. </w:t>
          </w:r>
          <w:r w:rsidR="00303FD9" w:rsidRPr="00576A7A">
            <w:rPr>
              <w:rFonts w:ascii="Verdana" w:hAnsi="Verdana" w:cstheme="minorHAnsi"/>
              <w:b/>
              <w:bCs/>
              <w:sz w:val="28"/>
              <w:szCs w:val="28"/>
            </w:rPr>
            <w:t>1</w:t>
          </w:r>
        </w:p>
        <w:p w14:paraId="0FC90D8B" w14:textId="77777777" w:rsidR="00D526C8" w:rsidRPr="00576A7A" w:rsidRDefault="00D526C8" w:rsidP="00104B1A">
          <w:pPr>
            <w:spacing w:after="0" w:line="20" w:lineRule="atLeast"/>
            <w:contextualSpacing/>
            <w:rPr>
              <w:rFonts w:ascii="Verdana" w:hAnsi="Verdana" w:cstheme="minorHAnsi"/>
              <w:sz w:val="28"/>
              <w:szCs w:val="28"/>
            </w:rPr>
          </w:pPr>
        </w:p>
        <w:p w14:paraId="517C01D9" w14:textId="77777777" w:rsidR="001C24BC" w:rsidRPr="00576A7A" w:rsidRDefault="005F13F0" w:rsidP="00104B1A">
          <w:pPr>
            <w:spacing w:after="0" w:line="20" w:lineRule="atLeast"/>
            <w:contextualSpacing/>
            <w:rPr>
              <w:rFonts w:ascii="Verdana" w:hAnsi="Verdana" w:cstheme="minorHAnsi"/>
            </w:rPr>
          </w:pPr>
          <w:r w:rsidRPr="00576A7A">
            <w:rPr>
              <w:rFonts w:ascii="Verdana" w:hAnsi="Verdana" w:cstheme="minorHAnsi"/>
            </w:rPr>
            <w:br w:type="page"/>
          </w:r>
        </w:p>
        <w:p w14:paraId="73CCB438" w14:textId="4819161D" w:rsidR="005F13F0" w:rsidRPr="00576A7A" w:rsidRDefault="00000000" w:rsidP="00104B1A">
          <w:pPr>
            <w:spacing w:after="0" w:line="20" w:lineRule="atLeast"/>
            <w:contextualSpacing/>
            <w:rPr>
              <w:rFonts w:ascii="Verdana" w:hAnsi="Verdana" w:cstheme="minorHAnsi"/>
            </w:rPr>
          </w:pPr>
        </w:p>
      </w:sdtContent>
    </w:sdt>
    <w:p w14:paraId="7DBFF88B" w14:textId="0FE73970" w:rsidR="002415C7" w:rsidRPr="00360163" w:rsidRDefault="00263B34" w:rsidP="00104B1A">
      <w:pPr>
        <w:pStyle w:val="Antrat1"/>
        <w:numPr>
          <w:ilvl w:val="0"/>
          <w:numId w:val="1"/>
        </w:numPr>
        <w:spacing w:before="0" w:after="0" w:line="20" w:lineRule="atLeast"/>
        <w:ind w:left="567" w:hanging="567"/>
        <w:contextualSpacing/>
        <w:rPr>
          <w:rFonts w:ascii="Verdana" w:hAnsi="Verdana" w:cstheme="minorHAnsi"/>
          <w:color w:val="auto"/>
          <w:sz w:val="32"/>
          <w:szCs w:val="32"/>
        </w:rPr>
      </w:pPr>
      <w:bookmarkStart w:id="0" w:name="_Toc126333928"/>
      <w:bookmarkStart w:id="1" w:name="_Toc335201954"/>
      <w:bookmarkStart w:id="2" w:name="_Toc147739116"/>
      <w:r w:rsidRPr="00360163">
        <w:rPr>
          <w:rFonts w:ascii="Verdana" w:hAnsi="Verdana" w:cstheme="minorHAnsi"/>
          <w:color w:val="auto"/>
          <w:sz w:val="32"/>
          <w:szCs w:val="32"/>
        </w:rPr>
        <w:t>Bendra informacija</w:t>
      </w:r>
      <w:bookmarkEnd w:id="0"/>
    </w:p>
    <w:p w14:paraId="1997D14D" w14:textId="77777777" w:rsidR="00AA0813" w:rsidRPr="00576A7A" w:rsidRDefault="00AA0813" w:rsidP="00C00B95">
      <w:pPr>
        <w:pStyle w:val="Sraopastraipa"/>
        <w:numPr>
          <w:ilvl w:val="1"/>
          <w:numId w:val="1"/>
        </w:numPr>
        <w:tabs>
          <w:tab w:val="left" w:pos="993"/>
        </w:tabs>
        <w:spacing w:after="0" w:line="240" w:lineRule="auto"/>
        <w:ind w:left="0" w:firstLine="567"/>
        <w:jc w:val="both"/>
        <w:rPr>
          <w:rFonts w:ascii="Verdana" w:hAnsi="Verdana" w:cstheme="minorHAnsi"/>
          <w:sz w:val="20"/>
          <w:szCs w:val="20"/>
        </w:rPr>
      </w:pPr>
      <w:r w:rsidRPr="00576A7A">
        <w:rPr>
          <w:rFonts w:ascii="Verdana" w:hAnsi="Verdana" w:cstheme="minorHAnsi"/>
          <w:sz w:val="20"/>
          <w:szCs w:val="20"/>
        </w:rPr>
        <w:t>Perkančioji organizacija – Viešoji įstaiga „Inovacijų agentūra“</w:t>
      </w:r>
      <w:r w:rsidRPr="00576A7A">
        <w:rPr>
          <w:rFonts w:ascii="Verdana" w:eastAsia="Calibri" w:hAnsi="Verdana" w:cstheme="minorHAnsi"/>
          <w:sz w:val="20"/>
          <w:szCs w:val="20"/>
        </w:rPr>
        <w:t xml:space="preserve">, juridinio asmens kodas </w:t>
      </w:r>
      <w:r w:rsidRPr="00576A7A">
        <w:rPr>
          <w:rFonts w:ascii="Verdana" w:hAnsi="Verdana" w:cstheme="minorHAnsi"/>
          <w:sz w:val="20"/>
          <w:szCs w:val="20"/>
        </w:rPr>
        <w:t>125447177</w:t>
      </w:r>
      <w:r w:rsidRPr="00576A7A">
        <w:rPr>
          <w:rFonts w:ascii="Verdana" w:eastAsia="Calibri" w:hAnsi="Verdana" w:cstheme="minorHAnsi"/>
          <w:sz w:val="20"/>
          <w:szCs w:val="20"/>
        </w:rPr>
        <w:t xml:space="preserve">, adresas </w:t>
      </w:r>
      <w:r w:rsidRPr="00576A7A">
        <w:rPr>
          <w:rFonts w:ascii="Verdana" w:hAnsi="Verdana" w:cstheme="minorHAnsi"/>
          <w:sz w:val="20"/>
          <w:szCs w:val="20"/>
        </w:rPr>
        <w:t>J. Balčikonio g. 3, 08247 Vilnius</w:t>
      </w:r>
      <w:r w:rsidRPr="00576A7A">
        <w:rPr>
          <w:rFonts w:ascii="Verdana" w:eastAsia="Calibri" w:hAnsi="Verdana" w:cstheme="minorHAnsi"/>
          <w:sz w:val="20"/>
          <w:szCs w:val="20"/>
        </w:rPr>
        <w:t xml:space="preserve">. </w:t>
      </w:r>
      <w:r w:rsidRPr="00576A7A">
        <w:rPr>
          <w:rFonts w:ascii="Verdana" w:eastAsiaTheme="minorHAnsi" w:hAnsi="Verdana" w:cstheme="minorHAnsi"/>
          <w:sz w:val="20"/>
          <w:szCs w:val="20"/>
          <w:lang w:eastAsia="en-US"/>
        </w:rPr>
        <w:t>Perkančioji organizacija nėra PVM mokėtoja</w:t>
      </w:r>
      <w:r w:rsidRPr="00576A7A">
        <w:rPr>
          <w:rFonts w:ascii="Verdana" w:eastAsia="Calibri" w:hAnsi="Verdana" w:cstheme="minorHAnsi"/>
          <w:sz w:val="20"/>
          <w:szCs w:val="20"/>
        </w:rPr>
        <w:t>.</w:t>
      </w:r>
    </w:p>
    <w:p w14:paraId="704528DF" w14:textId="77777777" w:rsidR="00AA0813" w:rsidRPr="00576A7A" w:rsidRDefault="00AA0813" w:rsidP="00C00B95">
      <w:pPr>
        <w:pStyle w:val="Sraopastraipa"/>
        <w:numPr>
          <w:ilvl w:val="1"/>
          <w:numId w:val="1"/>
        </w:numPr>
        <w:tabs>
          <w:tab w:val="left" w:pos="993"/>
        </w:tabs>
        <w:spacing w:after="0" w:line="240" w:lineRule="auto"/>
        <w:ind w:left="0" w:firstLine="567"/>
        <w:jc w:val="both"/>
        <w:rPr>
          <w:rFonts w:ascii="Verdana" w:hAnsi="Verdana" w:cstheme="minorHAnsi"/>
          <w:sz w:val="20"/>
          <w:szCs w:val="20"/>
        </w:rPr>
      </w:pPr>
      <w:r w:rsidRPr="00576A7A">
        <w:rPr>
          <w:rFonts w:ascii="Verdana" w:hAnsi="Verdana"/>
          <w:sz w:val="20"/>
          <w:szCs w:val="20"/>
        </w:rPr>
        <w:t xml:space="preserve">Pirkimas neatliekamas naudojantis centralizuotų pirkimų katalogu, nes centralizuotame pirkimų kataloge siekiamo įsigyti pirkimo objekto nėra.  </w:t>
      </w:r>
    </w:p>
    <w:p w14:paraId="283DF22B" w14:textId="77777777" w:rsidR="00AA0813" w:rsidRPr="00576A7A" w:rsidRDefault="00AA0813" w:rsidP="00C00B95">
      <w:pPr>
        <w:pStyle w:val="Sraopastraipa"/>
        <w:numPr>
          <w:ilvl w:val="1"/>
          <w:numId w:val="1"/>
        </w:numPr>
        <w:tabs>
          <w:tab w:val="left" w:pos="993"/>
        </w:tabs>
        <w:spacing w:after="0" w:line="240" w:lineRule="auto"/>
        <w:ind w:left="0" w:firstLine="567"/>
        <w:jc w:val="both"/>
        <w:rPr>
          <w:rFonts w:ascii="Verdana" w:hAnsi="Verdana" w:cstheme="minorHAnsi"/>
          <w:sz w:val="20"/>
          <w:szCs w:val="20"/>
        </w:rPr>
      </w:pPr>
      <w:r w:rsidRPr="00576A7A">
        <w:rPr>
          <w:rFonts w:ascii="Verdana" w:eastAsia="Times New Roman" w:hAnsi="Verdana" w:cstheme="minorHAnsi"/>
          <w:sz w:val="20"/>
          <w:szCs w:val="20"/>
        </w:rPr>
        <w:t>Perkančioji organizacija nerezervuoja teisės dalyvauti pirkime.</w:t>
      </w:r>
    </w:p>
    <w:p w14:paraId="46A98916" w14:textId="77777777" w:rsidR="00A6030C" w:rsidRDefault="00AA0813" w:rsidP="00A6030C">
      <w:pPr>
        <w:pStyle w:val="Sraopastraipa"/>
        <w:numPr>
          <w:ilvl w:val="1"/>
          <w:numId w:val="1"/>
        </w:numPr>
        <w:tabs>
          <w:tab w:val="left" w:pos="993"/>
        </w:tabs>
        <w:spacing w:after="0" w:line="240" w:lineRule="auto"/>
        <w:ind w:left="0" w:firstLine="567"/>
        <w:jc w:val="both"/>
        <w:rPr>
          <w:rFonts w:ascii="Verdana" w:hAnsi="Verdana" w:cstheme="minorHAnsi"/>
          <w:sz w:val="20"/>
          <w:szCs w:val="20"/>
        </w:rPr>
      </w:pPr>
      <w:r w:rsidRPr="00576A7A">
        <w:rPr>
          <w:rFonts w:ascii="Verdana" w:hAnsi="Verdana" w:cstheme="minorHAnsi"/>
          <w:sz w:val="20"/>
          <w:szCs w:val="20"/>
        </w:rPr>
        <w:t>Stebėtojai dalyvauti Komisijos posėdžiuose nėra kviečiami.</w:t>
      </w:r>
    </w:p>
    <w:p w14:paraId="23659975" w14:textId="7384BF3D" w:rsidR="00BE5D0F" w:rsidRPr="00A6030C" w:rsidRDefault="00BE5D0F" w:rsidP="00A6030C">
      <w:pPr>
        <w:pStyle w:val="Sraopastraipa"/>
        <w:numPr>
          <w:ilvl w:val="1"/>
          <w:numId w:val="1"/>
        </w:numPr>
        <w:tabs>
          <w:tab w:val="left" w:pos="993"/>
        </w:tabs>
        <w:spacing w:after="0" w:line="240" w:lineRule="auto"/>
        <w:ind w:left="0" w:firstLine="567"/>
        <w:jc w:val="both"/>
        <w:rPr>
          <w:rFonts w:ascii="Verdana" w:hAnsi="Verdana" w:cstheme="minorHAnsi"/>
          <w:sz w:val="20"/>
          <w:szCs w:val="20"/>
        </w:rPr>
      </w:pPr>
      <w:r w:rsidRPr="00A6030C">
        <w:rPr>
          <w:rFonts w:ascii="Verdana" w:hAnsi="Verdana"/>
          <w:sz w:val="20"/>
          <w:szCs w:val="20"/>
        </w:rPr>
        <w:t xml:space="preserve">Tiekėjas įgyvendindamas Paslaugas privalo laikytis šių aplinkosaugos reikalavimų (žaliųjų reikalavimų): </w:t>
      </w:r>
    </w:p>
    <w:p w14:paraId="72C10D48" w14:textId="77777777" w:rsidR="00A6030C" w:rsidRDefault="00BE5D0F" w:rsidP="00A6030C">
      <w:pPr>
        <w:pStyle w:val="Sraopastraipa"/>
        <w:numPr>
          <w:ilvl w:val="2"/>
          <w:numId w:val="1"/>
        </w:numPr>
        <w:tabs>
          <w:tab w:val="left" w:pos="993"/>
        </w:tabs>
        <w:spacing w:after="0" w:line="240" w:lineRule="auto"/>
        <w:jc w:val="both"/>
        <w:rPr>
          <w:rFonts w:ascii="Verdana" w:hAnsi="Verdana"/>
          <w:sz w:val="20"/>
          <w:szCs w:val="20"/>
        </w:rPr>
      </w:pPr>
      <w:r w:rsidRPr="00BE5D0F">
        <w:rPr>
          <w:rFonts w:ascii="Verdana" w:hAnsi="Verdana"/>
          <w:sz w:val="20"/>
          <w:szCs w:val="20"/>
        </w:rPr>
        <w:t>renginių metu nenaudoti plastikinių vienkartinių indų, vienkartinių muilo ir/ar kitų pakuočių;</w:t>
      </w:r>
    </w:p>
    <w:p w14:paraId="095106AC" w14:textId="77777777" w:rsidR="00A6030C" w:rsidRDefault="00BE5D0F" w:rsidP="00A6030C">
      <w:pPr>
        <w:pStyle w:val="Sraopastraipa"/>
        <w:numPr>
          <w:ilvl w:val="2"/>
          <w:numId w:val="1"/>
        </w:numPr>
        <w:tabs>
          <w:tab w:val="left" w:pos="993"/>
        </w:tabs>
        <w:spacing w:after="0" w:line="240" w:lineRule="auto"/>
        <w:jc w:val="both"/>
        <w:rPr>
          <w:rFonts w:ascii="Verdana" w:hAnsi="Verdana"/>
          <w:sz w:val="20"/>
          <w:szCs w:val="20"/>
        </w:rPr>
      </w:pPr>
      <w:r w:rsidRPr="00A6030C">
        <w:rPr>
          <w:rFonts w:ascii="Verdana" w:hAnsi="Verdana"/>
          <w:sz w:val="20"/>
          <w:szCs w:val="20"/>
        </w:rPr>
        <w:t xml:space="preserve">mažinti popieriaus sunaudojimą, atsisakyti nebūtino dokumentų kopijavimo ir spausdinimo (jeigu bus naudojama </w:t>
      </w:r>
      <w:proofErr w:type="spellStart"/>
      <w:r w:rsidRPr="00A6030C">
        <w:rPr>
          <w:rFonts w:ascii="Verdana" w:hAnsi="Verdana"/>
          <w:sz w:val="20"/>
          <w:szCs w:val="20"/>
        </w:rPr>
        <w:t>dalomoji</w:t>
      </w:r>
      <w:proofErr w:type="spellEnd"/>
      <w:r w:rsidRPr="00A6030C">
        <w:rPr>
          <w:rFonts w:ascii="Verdana" w:hAnsi="Verdana"/>
          <w:sz w:val="20"/>
          <w:szCs w:val="20"/>
        </w:rPr>
        <w:t xml:space="preserve"> medžiaga, ji gali būti išsiųsta Programos dalyviams elektroniniu paštu prieš renginį arba atspausdinta ant abiejų lapo pusių ir padalinta Programos dalyviams renginio metu), rengiama dokumentacija, paslaugų perdavimo–priėmimo aktai Perkančiajai organizacijai turi būti pateikti tik elektroniniu formatu, o dokumentacija, kuri turi būti pasirašoma ir paslaugų perdavimo–priėmimo aktai turi būti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w:t>
      </w:r>
    </w:p>
    <w:p w14:paraId="37822DCA" w14:textId="77777777" w:rsidR="00354AD5" w:rsidRDefault="00BE5D0F" w:rsidP="00354AD5">
      <w:pPr>
        <w:pStyle w:val="Sraopastraipa"/>
        <w:numPr>
          <w:ilvl w:val="2"/>
          <w:numId w:val="1"/>
        </w:numPr>
        <w:tabs>
          <w:tab w:val="left" w:pos="993"/>
        </w:tabs>
        <w:spacing w:after="0" w:line="240" w:lineRule="auto"/>
        <w:jc w:val="both"/>
        <w:rPr>
          <w:rFonts w:ascii="Verdana" w:hAnsi="Verdana"/>
          <w:sz w:val="20"/>
          <w:szCs w:val="20"/>
        </w:rPr>
      </w:pPr>
      <w:r w:rsidRPr="00A6030C">
        <w:rPr>
          <w:rFonts w:ascii="Verdana" w:hAnsi="Verdana"/>
          <w:sz w:val="20"/>
          <w:szCs w:val="20"/>
        </w:rPr>
        <w:t>maitinimo paslaugų teikimui (kavos pertraukų organizavimui) maistas ir gėrimai turi būti pateikiami naudojant daugkartinio naudojimo stalo įrankius, stiklinius ir kitokius indus bei staltieses arba atsinaujinančių išteklių pagrindu pagamintus stalo įrankius, indus bei viešojo maitinimo reikmenis;</w:t>
      </w:r>
    </w:p>
    <w:p w14:paraId="2EB8D1D5" w14:textId="75862D3B" w:rsidR="00BE5D0F" w:rsidRPr="00354AD5" w:rsidRDefault="00BE5D0F" w:rsidP="00354AD5">
      <w:pPr>
        <w:pStyle w:val="Sraopastraipa"/>
        <w:numPr>
          <w:ilvl w:val="2"/>
          <w:numId w:val="1"/>
        </w:numPr>
        <w:tabs>
          <w:tab w:val="left" w:pos="993"/>
        </w:tabs>
        <w:spacing w:after="0" w:line="240" w:lineRule="auto"/>
        <w:jc w:val="both"/>
        <w:rPr>
          <w:rFonts w:ascii="Verdana" w:hAnsi="Verdana"/>
          <w:sz w:val="20"/>
          <w:szCs w:val="20"/>
        </w:rPr>
      </w:pPr>
      <w:r w:rsidRPr="00354AD5">
        <w:rPr>
          <w:rFonts w:ascii="Verdana" w:hAnsi="Verdana"/>
          <w:sz w:val="20"/>
          <w:szCs w:val="20"/>
        </w:rPr>
        <w:t xml:space="preserve">susidariusios atliekos (biologiškai skaidžios atliekos, stiklas, popierius, plastikas, metalas ir kt.) turi būti rūšiuojamos ir perduodamos atliekas tvarkančioms įmonėms. </w:t>
      </w:r>
    </w:p>
    <w:p w14:paraId="6CAC9540" w14:textId="77777777" w:rsidR="008F58F7" w:rsidRPr="00576A7A" w:rsidRDefault="008F58F7" w:rsidP="00C00B95">
      <w:pPr>
        <w:pStyle w:val="Sraopastraipa"/>
        <w:numPr>
          <w:ilvl w:val="1"/>
          <w:numId w:val="1"/>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Išankstinis skelbimas apie pirkimą nebuvo paskelbtas.</w:t>
      </w:r>
    </w:p>
    <w:p w14:paraId="33E69995" w14:textId="77777777" w:rsidR="008F58F7" w:rsidRPr="00576A7A" w:rsidRDefault="008F58F7" w:rsidP="00C00B95">
      <w:pPr>
        <w:pStyle w:val="Sraopastraipa"/>
        <w:numPr>
          <w:ilvl w:val="1"/>
          <w:numId w:val="1"/>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 xml:space="preserve">Pirkime perkančioji organizacija nenumato skelbti pranešimo dėl savanoriško </w:t>
      </w:r>
      <w:proofErr w:type="spellStart"/>
      <w:r w:rsidRPr="00576A7A">
        <w:rPr>
          <w:rFonts w:ascii="Verdana" w:hAnsi="Verdana"/>
          <w:sz w:val="20"/>
          <w:szCs w:val="20"/>
        </w:rPr>
        <w:t>ex</w:t>
      </w:r>
      <w:proofErr w:type="spellEnd"/>
      <w:r w:rsidRPr="00576A7A">
        <w:rPr>
          <w:rFonts w:ascii="Verdana" w:hAnsi="Verdana"/>
          <w:sz w:val="20"/>
          <w:szCs w:val="20"/>
        </w:rPr>
        <w:t xml:space="preserve"> ante skaidrumo.</w:t>
      </w:r>
    </w:p>
    <w:p w14:paraId="309EC12C" w14:textId="77777777" w:rsidR="008F58F7" w:rsidRPr="00576A7A" w:rsidRDefault="008F58F7" w:rsidP="00C00B95">
      <w:pPr>
        <w:pStyle w:val="Sraopastraipa"/>
        <w:numPr>
          <w:ilvl w:val="1"/>
          <w:numId w:val="1"/>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 xml:space="preserve">Pirkime neleidžiama pateikti alternatyvių pasiūlymų. </w:t>
      </w:r>
    </w:p>
    <w:p w14:paraId="556578DE" w14:textId="77777777" w:rsidR="008F58F7" w:rsidRDefault="008F58F7" w:rsidP="00C00B95">
      <w:pPr>
        <w:pStyle w:val="Sraopastraipa"/>
        <w:numPr>
          <w:ilvl w:val="1"/>
          <w:numId w:val="1"/>
        </w:numPr>
        <w:tabs>
          <w:tab w:val="left" w:pos="993"/>
        </w:tabs>
        <w:spacing w:after="0" w:line="240" w:lineRule="auto"/>
        <w:ind w:left="0" w:firstLine="567"/>
        <w:jc w:val="both"/>
        <w:rPr>
          <w:rFonts w:ascii="Verdana" w:hAnsi="Verdana"/>
          <w:sz w:val="20"/>
          <w:szCs w:val="20"/>
        </w:rPr>
      </w:pPr>
      <w:r w:rsidRPr="0C7D5B2C">
        <w:rPr>
          <w:rFonts w:ascii="Verdana" w:hAnsi="Verdana"/>
          <w:sz w:val="20"/>
          <w:szCs w:val="20"/>
        </w:rPr>
        <w:t>Bendrosios pirkimo sąlygos yra neatskiriama šių pirkimo sąlygų dalis.</w:t>
      </w:r>
    </w:p>
    <w:p w14:paraId="2682A82C" w14:textId="77777777" w:rsidR="002C44CF" w:rsidRPr="00576A7A" w:rsidRDefault="002C44CF" w:rsidP="002C44CF">
      <w:pPr>
        <w:pStyle w:val="Sraopastraipa"/>
        <w:tabs>
          <w:tab w:val="left" w:pos="993"/>
          <w:tab w:val="left" w:pos="1134"/>
        </w:tabs>
        <w:spacing w:after="0" w:line="240" w:lineRule="auto"/>
        <w:ind w:left="567"/>
        <w:jc w:val="both"/>
        <w:rPr>
          <w:rFonts w:ascii="Verdana" w:hAnsi="Verdana" w:cstheme="minorHAnsi"/>
        </w:rPr>
      </w:pPr>
    </w:p>
    <w:p w14:paraId="5DEDEBC7" w14:textId="1ED44FB6" w:rsidR="00B41C66" w:rsidRPr="00360163" w:rsidRDefault="00507DC9" w:rsidP="00104B1A">
      <w:pPr>
        <w:pStyle w:val="Antrat1"/>
        <w:spacing w:before="0" w:after="0" w:line="20" w:lineRule="atLeast"/>
        <w:contextualSpacing/>
        <w:rPr>
          <w:rFonts w:ascii="Verdana" w:hAnsi="Verdana"/>
          <w:color w:val="auto"/>
          <w:sz w:val="32"/>
          <w:szCs w:val="32"/>
        </w:rPr>
      </w:pPr>
      <w:bookmarkStart w:id="3" w:name="_Ref39426332"/>
      <w:bookmarkStart w:id="4" w:name="_Ref39426338"/>
      <w:bookmarkStart w:id="5" w:name="_Toc126333929"/>
      <w:bookmarkEnd w:id="1"/>
      <w:r w:rsidRPr="00360163">
        <w:rPr>
          <w:rFonts w:ascii="Verdana" w:hAnsi="Verdana" w:cs="Calibri"/>
          <w:color w:val="auto"/>
          <w:sz w:val="32"/>
          <w:szCs w:val="32"/>
        </w:rPr>
        <w:t>2</w:t>
      </w:r>
      <w:r w:rsidRPr="00360163">
        <w:rPr>
          <w:rFonts w:ascii="Verdana" w:hAnsi="Verdana"/>
          <w:color w:val="auto"/>
          <w:sz w:val="32"/>
          <w:szCs w:val="32"/>
        </w:rPr>
        <w:t xml:space="preserve">. </w:t>
      </w:r>
      <w:r w:rsidR="00B41C66" w:rsidRPr="00360163">
        <w:rPr>
          <w:rFonts w:ascii="Verdana" w:hAnsi="Verdana" w:cstheme="minorHAnsi"/>
          <w:color w:val="auto"/>
          <w:sz w:val="32"/>
          <w:szCs w:val="32"/>
        </w:rPr>
        <w:t>Pirkimo objektas</w:t>
      </w:r>
      <w:bookmarkEnd w:id="3"/>
      <w:bookmarkEnd w:id="4"/>
      <w:bookmarkEnd w:id="5"/>
    </w:p>
    <w:p w14:paraId="179161CD" w14:textId="77777777" w:rsidR="002C44CF" w:rsidRDefault="00B41C66" w:rsidP="002C44CF">
      <w:pPr>
        <w:pStyle w:val="Betarp"/>
        <w:numPr>
          <w:ilvl w:val="1"/>
          <w:numId w:val="70"/>
        </w:numPr>
        <w:tabs>
          <w:tab w:val="left" w:pos="993"/>
        </w:tabs>
        <w:ind w:left="0" w:firstLine="567"/>
        <w:contextualSpacing/>
        <w:jc w:val="both"/>
        <w:rPr>
          <w:rFonts w:ascii="Verdana" w:hAnsi="Verdana" w:cstheme="minorHAnsi"/>
          <w:sz w:val="20"/>
          <w:szCs w:val="20"/>
        </w:rPr>
      </w:pPr>
      <w:r w:rsidRPr="00576A7A">
        <w:rPr>
          <w:rFonts w:ascii="Verdana" w:eastAsia="Calibri" w:hAnsi="Verdana"/>
          <w:sz w:val="20"/>
          <w:szCs w:val="20"/>
        </w:rPr>
        <w:t xml:space="preserve">Perkančioji organizacija numato įsigyti </w:t>
      </w:r>
      <w:r w:rsidR="00D35624">
        <w:rPr>
          <w:rFonts w:ascii="Verdana" w:eastAsia="Tahoma" w:hAnsi="Verdana" w:cs="Tahoma"/>
          <w:b/>
          <w:bCs/>
          <w:sz w:val="20"/>
          <w:szCs w:val="20"/>
        </w:rPr>
        <w:t>a</w:t>
      </w:r>
      <w:r w:rsidR="00D35624" w:rsidRPr="00D35624">
        <w:rPr>
          <w:rFonts w:ascii="Verdana" w:eastAsia="Tahoma" w:hAnsi="Verdana" w:cs="Tahoma"/>
          <w:b/>
          <w:bCs/>
          <w:sz w:val="20"/>
          <w:szCs w:val="20"/>
        </w:rPr>
        <w:t>ukšto lygio tarptautinių renginių organizavimo ir aptarnavimo paslaugos</w:t>
      </w:r>
      <w:r w:rsidRPr="00576A7A">
        <w:rPr>
          <w:rFonts w:ascii="Verdana" w:eastAsia="Calibri" w:hAnsi="Verdana"/>
          <w:sz w:val="20"/>
          <w:szCs w:val="20"/>
        </w:rPr>
        <w:t>.</w:t>
      </w:r>
      <w:r w:rsidRPr="00576A7A">
        <w:rPr>
          <w:rFonts w:ascii="Verdana" w:hAnsi="Verdana" w:cstheme="minorHAnsi"/>
          <w:sz w:val="20"/>
          <w:szCs w:val="20"/>
        </w:rPr>
        <w:t xml:space="preserve"> Reikalavimai pirkimo objektui nustatyti </w:t>
      </w:r>
      <w:r w:rsidR="00704310" w:rsidRPr="00576A7A">
        <w:rPr>
          <w:rFonts w:ascii="Verdana" w:hAnsi="Verdana" w:cstheme="minorHAnsi"/>
          <w:sz w:val="20"/>
          <w:szCs w:val="20"/>
        </w:rPr>
        <w:t>s</w:t>
      </w:r>
      <w:r w:rsidR="00444CAF" w:rsidRPr="00576A7A">
        <w:rPr>
          <w:rFonts w:ascii="Verdana" w:hAnsi="Verdana" w:cstheme="minorHAnsi"/>
          <w:sz w:val="20"/>
          <w:szCs w:val="20"/>
        </w:rPr>
        <w:t xml:space="preserve">pecialiųjų </w:t>
      </w:r>
      <w:r w:rsidR="00CE7209" w:rsidRPr="00576A7A">
        <w:rPr>
          <w:rFonts w:ascii="Verdana" w:hAnsi="Verdana" w:cstheme="minorHAnsi"/>
          <w:sz w:val="20"/>
          <w:szCs w:val="20"/>
        </w:rPr>
        <w:t xml:space="preserve">pirkimo </w:t>
      </w:r>
      <w:r w:rsidR="00444CAF" w:rsidRPr="00576A7A">
        <w:rPr>
          <w:rFonts w:ascii="Verdana" w:hAnsi="Verdana" w:cstheme="minorHAnsi"/>
          <w:sz w:val="20"/>
          <w:szCs w:val="20"/>
        </w:rPr>
        <w:t xml:space="preserve">sąlygų </w:t>
      </w:r>
      <w:r w:rsidR="000839B9" w:rsidRPr="00576A7A">
        <w:rPr>
          <w:rFonts w:ascii="Verdana" w:hAnsi="Verdana" w:cstheme="minorHAnsi"/>
          <w:sz w:val="20"/>
          <w:szCs w:val="20"/>
        </w:rPr>
        <w:t>2 priede (Techninė specifikacija)</w:t>
      </w:r>
      <w:r w:rsidRPr="00576A7A">
        <w:rPr>
          <w:rFonts w:ascii="Verdana" w:hAnsi="Verdana" w:cstheme="minorHAnsi"/>
          <w:sz w:val="20"/>
          <w:szCs w:val="20"/>
        </w:rPr>
        <w:t>.</w:t>
      </w:r>
    </w:p>
    <w:p w14:paraId="3DDD3172" w14:textId="3F61B65C" w:rsidR="00AC1C7D" w:rsidRPr="002C44CF" w:rsidRDefault="00AC1C7D" w:rsidP="002C44CF">
      <w:pPr>
        <w:pStyle w:val="Betarp"/>
        <w:numPr>
          <w:ilvl w:val="1"/>
          <w:numId w:val="70"/>
        </w:numPr>
        <w:tabs>
          <w:tab w:val="left" w:pos="993"/>
        </w:tabs>
        <w:ind w:left="0" w:firstLine="567"/>
        <w:contextualSpacing/>
        <w:jc w:val="both"/>
        <w:rPr>
          <w:rFonts w:ascii="Verdana" w:hAnsi="Verdana" w:cstheme="minorHAnsi"/>
          <w:sz w:val="20"/>
          <w:szCs w:val="20"/>
        </w:rPr>
      </w:pPr>
      <w:r w:rsidRPr="002C44CF">
        <w:rPr>
          <w:rFonts w:ascii="Verdana" w:hAnsi="Verdana"/>
          <w:sz w:val="20"/>
          <w:szCs w:val="20"/>
        </w:rPr>
        <w:t xml:space="preserve">Pirkimo objektas į dalis neskaidomas. </w:t>
      </w:r>
      <w:r w:rsidRPr="002C44CF">
        <w:rPr>
          <w:rFonts w:ascii="Verdana" w:eastAsia="Tahoma" w:hAnsi="Verdana" w:cs="Tahoma"/>
          <w:sz w:val="20"/>
          <w:szCs w:val="20"/>
        </w:rPr>
        <w:t>Pirkimo objektas į dalis neskaidomas,</w:t>
      </w:r>
      <w:r w:rsidR="00E86257" w:rsidRPr="002C44CF">
        <w:rPr>
          <w:rFonts w:ascii="Verdana" w:eastAsia="Tahoma" w:hAnsi="Verdana" w:cs="Tahoma"/>
          <w:sz w:val="20"/>
          <w:szCs w:val="20"/>
        </w:rPr>
        <w:t xml:space="preserve"> nes vienas </w:t>
      </w:r>
      <w:r w:rsidR="000573BD" w:rsidRPr="002C44CF">
        <w:rPr>
          <w:rFonts w:ascii="Verdana" w:eastAsia="Tahoma" w:hAnsi="Verdana" w:cs="Tahoma"/>
          <w:sz w:val="20"/>
          <w:szCs w:val="20"/>
        </w:rPr>
        <w:t xml:space="preserve">Paslaugos </w:t>
      </w:r>
      <w:r w:rsidR="00E86257" w:rsidRPr="002C44CF">
        <w:rPr>
          <w:rFonts w:ascii="Verdana" w:eastAsia="Tahoma" w:hAnsi="Verdana" w:cs="Tahoma"/>
          <w:sz w:val="20"/>
          <w:szCs w:val="20"/>
        </w:rPr>
        <w:t>tiekėjas gali užtikrinti vienodą kokybės lygį visuose renginiuose, nepriklausomai nuo jų tematikos ar suorganizavimo datos, o tai padeda išvengti kokybės svyravimų. Taip pat vienas tiekėjas gali efektyviau panaudoti finansinius</w:t>
      </w:r>
      <w:r w:rsidR="00DC7539" w:rsidRPr="002C44CF">
        <w:rPr>
          <w:rFonts w:ascii="Verdana" w:eastAsia="Tahoma" w:hAnsi="Verdana" w:cs="Tahoma"/>
          <w:sz w:val="20"/>
          <w:szCs w:val="20"/>
        </w:rPr>
        <w:t xml:space="preserve"> bei</w:t>
      </w:r>
      <w:r w:rsidR="00E86257" w:rsidRPr="002C44CF">
        <w:rPr>
          <w:rFonts w:ascii="Verdana" w:eastAsia="Tahoma" w:hAnsi="Verdana" w:cs="Tahoma"/>
          <w:sz w:val="20"/>
          <w:szCs w:val="20"/>
        </w:rPr>
        <w:t xml:space="preserve"> personalo išteklius, organizuojant renginius</w:t>
      </w:r>
      <w:r w:rsidR="004B39B2" w:rsidRPr="002C44CF">
        <w:rPr>
          <w:rFonts w:ascii="Verdana" w:eastAsia="Tahoma" w:hAnsi="Verdana" w:cs="Tahoma"/>
          <w:sz w:val="20"/>
          <w:szCs w:val="20"/>
        </w:rPr>
        <w:t xml:space="preserve">, taip prisidedama prie </w:t>
      </w:r>
      <w:r w:rsidR="00E86257" w:rsidRPr="002C44CF">
        <w:rPr>
          <w:rFonts w:ascii="Verdana" w:eastAsia="Tahoma" w:hAnsi="Verdana" w:cs="Tahoma"/>
          <w:sz w:val="20"/>
          <w:szCs w:val="20"/>
        </w:rPr>
        <w:t>efektyv</w:t>
      </w:r>
      <w:r w:rsidR="004B39B2" w:rsidRPr="002C44CF">
        <w:rPr>
          <w:rFonts w:ascii="Verdana" w:eastAsia="Tahoma" w:hAnsi="Verdana" w:cs="Tahoma"/>
          <w:sz w:val="20"/>
          <w:szCs w:val="20"/>
        </w:rPr>
        <w:t>aus renginiams skirtų biudžetų panaudojimo.</w:t>
      </w:r>
      <w:r w:rsidR="005F6C70" w:rsidRPr="002C44CF">
        <w:rPr>
          <w:rFonts w:ascii="Verdana" w:eastAsia="Tahoma" w:hAnsi="Verdana" w:cs="Tahoma"/>
          <w:sz w:val="20"/>
          <w:szCs w:val="20"/>
        </w:rPr>
        <w:t xml:space="preserve"> Perkančiajai organizacijai d</w:t>
      </w:r>
      <w:r w:rsidR="00E86257" w:rsidRPr="002C44CF">
        <w:rPr>
          <w:rFonts w:ascii="Verdana" w:eastAsia="Tahoma" w:hAnsi="Verdana" w:cs="Tahoma"/>
          <w:sz w:val="20"/>
          <w:szCs w:val="20"/>
        </w:rPr>
        <w:t xml:space="preserve">arbas su vienu </w:t>
      </w:r>
      <w:r w:rsidR="005F6C70" w:rsidRPr="002C44CF">
        <w:rPr>
          <w:rFonts w:ascii="Verdana" w:eastAsia="Tahoma" w:hAnsi="Verdana" w:cs="Tahoma"/>
          <w:sz w:val="20"/>
          <w:szCs w:val="20"/>
        </w:rPr>
        <w:t xml:space="preserve">Paslaugos </w:t>
      </w:r>
      <w:r w:rsidR="00E86257" w:rsidRPr="002C44CF">
        <w:rPr>
          <w:rFonts w:ascii="Verdana" w:eastAsia="Tahoma" w:hAnsi="Verdana" w:cs="Tahoma"/>
          <w:sz w:val="20"/>
          <w:szCs w:val="20"/>
        </w:rPr>
        <w:t>tiekėju leidžia sukurti ilgalaikius santykius, pasinaudoti jų patirtimi bei žiniomis</w:t>
      </w:r>
      <w:r w:rsidR="00791FFD" w:rsidRPr="002C44CF">
        <w:rPr>
          <w:rFonts w:ascii="Verdana" w:eastAsia="Tahoma" w:hAnsi="Verdana" w:cs="Tahoma"/>
          <w:sz w:val="20"/>
          <w:szCs w:val="20"/>
        </w:rPr>
        <w:t xml:space="preserve"> ir kartu užtikrina</w:t>
      </w:r>
      <w:r w:rsidR="00E86257" w:rsidRPr="002C44CF">
        <w:rPr>
          <w:rFonts w:ascii="Verdana" w:eastAsia="Tahoma" w:hAnsi="Verdana" w:cs="Tahoma"/>
          <w:sz w:val="20"/>
          <w:szCs w:val="20"/>
        </w:rPr>
        <w:t>, jog tiekėjas geriau supranta ir įsigilina į organizacijos poreikius</w:t>
      </w:r>
      <w:r w:rsidR="00C86FAB" w:rsidRPr="002C44CF">
        <w:rPr>
          <w:rFonts w:ascii="Verdana" w:eastAsia="Tahoma" w:hAnsi="Verdana" w:cs="Tahoma"/>
          <w:sz w:val="20"/>
          <w:szCs w:val="20"/>
        </w:rPr>
        <w:t xml:space="preserve">, lūkesčius </w:t>
      </w:r>
      <w:r w:rsidR="006666C2" w:rsidRPr="002C44CF">
        <w:rPr>
          <w:rFonts w:ascii="Verdana" w:eastAsia="Tahoma" w:hAnsi="Verdana" w:cs="Tahoma"/>
          <w:sz w:val="20"/>
          <w:szCs w:val="20"/>
        </w:rPr>
        <w:t xml:space="preserve">bei </w:t>
      </w:r>
      <w:r w:rsidR="00C86FAB" w:rsidRPr="002C44CF">
        <w:rPr>
          <w:rFonts w:ascii="Verdana" w:eastAsia="Tahoma" w:hAnsi="Verdana" w:cs="Tahoma"/>
          <w:sz w:val="20"/>
          <w:szCs w:val="20"/>
        </w:rPr>
        <w:t>tikslus</w:t>
      </w:r>
      <w:r w:rsidR="006666C2" w:rsidRPr="002C44CF">
        <w:rPr>
          <w:rFonts w:ascii="Verdana" w:eastAsia="Tahoma" w:hAnsi="Verdana" w:cs="Tahoma"/>
          <w:sz w:val="20"/>
          <w:szCs w:val="20"/>
        </w:rPr>
        <w:t>, organizuojant aukšto lygio renginius.</w:t>
      </w:r>
    </w:p>
    <w:p w14:paraId="69BEB07D" w14:textId="77777777" w:rsidR="00AC1C7D" w:rsidRPr="00576A7A" w:rsidRDefault="00AC1C7D" w:rsidP="00104B1A">
      <w:pPr>
        <w:pStyle w:val="Betarp"/>
        <w:numPr>
          <w:ilvl w:val="1"/>
          <w:numId w:val="70"/>
        </w:numPr>
        <w:tabs>
          <w:tab w:val="left" w:pos="993"/>
        </w:tabs>
        <w:ind w:left="0" w:firstLine="567"/>
        <w:contextualSpacing/>
        <w:jc w:val="both"/>
        <w:rPr>
          <w:rFonts w:ascii="Verdana" w:hAnsi="Verdana" w:cstheme="minorHAnsi"/>
          <w:sz w:val="20"/>
          <w:szCs w:val="20"/>
        </w:rPr>
      </w:pPr>
      <w:r w:rsidRPr="00576A7A">
        <w:rPr>
          <w:rFonts w:ascii="Verdana" w:hAnsi="Verdana" w:cstheme="minorHAnsi"/>
          <w:sz w:val="20"/>
          <w:szCs w:val="20"/>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Kiekvienu atveju lygiavertiškumą turi įrodyti tiekėjas.</w:t>
      </w:r>
    </w:p>
    <w:p w14:paraId="53858F97" w14:textId="77777777" w:rsidR="00AC1C7D" w:rsidRPr="00576A7A" w:rsidRDefault="00AC1C7D" w:rsidP="00104B1A">
      <w:pPr>
        <w:pStyle w:val="Betarp"/>
        <w:numPr>
          <w:ilvl w:val="1"/>
          <w:numId w:val="70"/>
        </w:numPr>
        <w:tabs>
          <w:tab w:val="left" w:pos="993"/>
        </w:tabs>
        <w:ind w:left="0" w:firstLine="567"/>
        <w:contextualSpacing/>
        <w:jc w:val="both"/>
        <w:rPr>
          <w:rFonts w:ascii="Verdana" w:hAnsi="Verdana" w:cstheme="minorHAnsi"/>
          <w:sz w:val="20"/>
          <w:szCs w:val="20"/>
        </w:rPr>
      </w:pPr>
      <w:r w:rsidRPr="00576A7A">
        <w:rPr>
          <w:rFonts w:ascii="Verdana" w:hAnsi="Verdana" w:cstheme="minorHAnsi"/>
          <w:sz w:val="20"/>
          <w:szCs w:val="20"/>
        </w:rPr>
        <w:lastRenderedPageBreak/>
        <w:t xml:space="preserve">Jeigu apibūdinant pirkimo objektą techninėje specifikacijoje nurodytas standartas, </w:t>
      </w:r>
      <w:r w:rsidRPr="00576A7A">
        <w:rPr>
          <w:rFonts w:ascii="Verdana" w:hAnsi="Verdana"/>
          <w:sz w:val="20"/>
          <w:szCs w:val="2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576A7A">
        <w:rPr>
          <w:rFonts w:ascii="Verdana" w:hAnsi="Verdana" w:cstheme="minorHAnsi"/>
          <w:sz w:val="20"/>
          <w:szCs w:val="20"/>
        </w:rPr>
        <w:t>turi būti laikoma, kad kiekviena tokia nuoroda yra pateikta su žodžiais „arba lygiavertis“. Kiekvienu atveju lygiavertiškumą turi įrodyti tiekėjas.</w:t>
      </w:r>
    </w:p>
    <w:p w14:paraId="5647FAAD" w14:textId="77777777" w:rsidR="00AC1C7D" w:rsidRPr="00576A7A" w:rsidRDefault="00AC1C7D" w:rsidP="00104B1A">
      <w:pPr>
        <w:pStyle w:val="Betarp"/>
        <w:tabs>
          <w:tab w:val="left" w:pos="993"/>
        </w:tabs>
        <w:ind w:left="360"/>
        <w:contextualSpacing/>
        <w:jc w:val="both"/>
        <w:rPr>
          <w:rFonts w:ascii="Verdana" w:hAnsi="Verdana" w:cstheme="minorHAnsi"/>
          <w:sz w:val="20"/>
          <w:szCs w:val="20"/>
        </w:rPr>
      </w:pPr>
    </w:p>
    <w:p w14:paraId="7B478B03" w14:textId="61CA0F5A" w:rsidR="00D22226" w:rsidRPr="00360163" w:rsidRDefault="00202323" w:rsidP="00104B1A">
      <w:pPr>
        <w:pStyle w:val="Antrat1"/>
        <w:spacing w:before="0" w:after="0" w:line="20" w:lineRule="atLeast"/>
        <w:contextualSpacing/>
        <w:rPr>
          <w:rFonts w:ascii="Verdana" w:hAnsi="Verdana" w:cstheme="minorHAnsi"/>
          <w:color w:val="auto"/>
          <w:sz w:val="32"/>
          <w:szCs w:val="32"/>
        </w:rPr>
      </w:pPr>
      <w:bookmarkStart w:id="6" w:name="_Toc126333930"/>
      <w:r w:rsidRPr="00360163">
        <w:rPr>
          <w:rFonts w:ascii="Verdana" w:hAnsi="Verdana" w:cstheme="minorHAnsi"/>
          <w:color w:val="auto"/>
          <w:sz w:val="32"/>
          <w:szCs w:val="32"/>
        </w:rPr>
        <w:t>3.</w:t>
      </w:r>
      <w:r w:rsidR="00D24970" w:rsidRPr="00360163">
        <w:rPr>
          <w:rFonts w:ascii="Verdana" w:hAnsi="Verdana" w:cstheme="minorHAnsi"/>
          <w:color w:val="auto"/>
          <w:sz w:val="32"/>
          <w:szCs w:val="32"/>
        </w:rPr>
        <w:t xml:space="preserve"> </w:t>
      </w:r>
      <w:bookmarkStart w:id="7" w:name="_Ref39427921"/>
      <w:bookmarkStart w:id="8" w:name="_Ref39427927"/>
      <w:bookmarkStart w:id="9" w:name="_Ref39740354"/>
      <w:r w:rsidR="00D22226" w:rsidRPr="00360163">
        <w:rPr>
          <w:rFonts w:ascii="Verdana" w:hAnsi="Verdana" w:cstheme="minorHAnsi"/>
          <w:color w:val="auto"/>
          <w:sz w:val="32"/>
          <w:szCs w:val="32"/>
        </w:rPr>
        <w:t>Susitikimai su tiekėjais</w:t>
      </w:r>
      <w:bookmarkEnd w:id="7"/>
      <w:bookmarkEnd w:id="8"/>
      <w:r w:rsidR="003B6924" w:rsidRPr="00360163">
        <w:rPr>
          <w:rFonts w:ascii="Verdana" w:hAnsi="Verdana" w:cstheme="minorHAnsi"/>
          <w:color w:val="auto"/>
          <w:sz w:val="32"/>
          <w:szCs w:val="32"/>
        </w:rPr>
        <w:t xml:space="preserve"> ir objekto apžiūra</w:t>
      </w:r>
      <w:bookmarkEnd w:id="6"/>
      <w:bookmarkEnd w:id="9"/>
    </w:p>
    <w:p w14:paraId="44933C21" w14:textId="77777777" w:rsidR="0032714E" w:rsidRPr="00576A7A" w:rsidRDefault="0032714E" w:rsidP="00104B1A">
      <w:pPr>
        <w:pStyle w:val="Sraopastraipa"/>
        <w:numPr>
          <w:ilvl w:val="1"/>
          <w:numId w:val="71"/>
        </w:numPr>
        <w:spacing w:after="0" w:line="240" w:lineRule="auto"/>
        <w:ind w:hanging="513"/>
        <w:jc w:val="both"/>
        <w:rPr>
          <w:rFonts w:ascii="Verdana" w:hAnsi="Verdana" w:cstheme="minorHAnsi"/>
          <w:sz w:val="20"/>
          <w:szCs w:val="20"/>
        </w:rPr>
      </w:pPr>
      <w:r w:rsidRPr="00576A7A">
        <w:rPr>
          <w:rFonts w:ascii="Verdana" w:hAnsi="Verdana" w:cstheme="minorHAnsi"/>
          <w:sz w:val="20"/>
          <w:szCs w:val="20"/>
        </w:rPr>
        <w:t>Perkančioji organizacija nerengs susitikimo su tiekėjais dėl pirkimo sąlygų paaiškinimo.</w:t>
      </w:r>
    </w:p>
    <w:p w14:paraId="5F76A41D" w14:textId="77777777" w:rsidR="0032714E" w:rsidRPr="00576A7A" w:rsidRDefault="0032714E" w:rsidP="00104B1A">
      <w:pPr>
        <w:pStyle w:val="Sraopastraipa"/>
        <w:numPr>
          <w:ilvl w:val="1"/>
          <w:numId w:val="71"/>
        </w:numPr>
        <w:spacing w:after="0" w:line="240" w:lineRule="auto"/>
        <w:ind w:hanging="513"/>
        <w:jc w:val="both"/>
        <w:rPr>
          <w:rFonts w:ascii="Verdana" w:hAnsi="Verdana" w:cstheme="minorHAnsi"/>
          <w:sz w:val="20"/>
          <w:szCs w:val="20"/>
        </w:rPr>
      </w:pPr>
      <w:r w:rsidRPr="00576A7A">
        <w:rPr>
          <w:rFonts w:ascii="Verdana" w:eastAsiaTheme="minorHAnsi" w:hAnsi="Verdana" w:cstheme="minorHAnsi"/>
          <w:sz w:val="20"/>
          <w:szCs w:val="20"/>
          <w:lang w:eastAsia="en-US"/>
        </w:rPr>
        <w:t>P</w:t>
      </w:r>
      <w:r w:rsidRPr="00576A7A">
        <w:rPr>
          <w:rFonts w:ascii="Verdana" w:hAnsi="Verdana" w:cstheme="minorHAnsi"/>
          <w:sz w:val="20"/>
          <w:szCs w:val="20"/>
        </w:rPr>
        <w:t>erkančioji organizacija nerengs objekto apžiūros.</w:t>
      </w:r>
    </w:p>
    <w:p w14:paraId="24A7FE06" w14:textId="1888D09E" w:rsidR="00BE0587" w:rsidRPr="00576A7A" w:rsidRDefault="00BE0587" w:rsidP="00104B1A">
      <w:pPr>
        <w:pStyle w:val="Sraopastraipa"/>
        <w:spacing w:after="0" w:line="240" w:lineRule="auto"/>
        <w:ind w:left="567"/>
        <w:jc w:val="both"/>
        <w:rPr>
          <w:rFonts w:ascii="Verdana" w:eastAsiaTheme="minorHAnsi" w:hAnsi="Verdana" w:cstheme="minorHAnsi"/>
          <w:lang w:eastAsia="en-US"/>
        </w:rPr>
      </w:pPr>
    </w:p>
    <w:p w14:paraId="6443D2FF" w14:textId="040A41C9" w:rsidR="00C94B9F" w:rsidRPr="00360163" w:rsidRDefault="00AD57B1" w:rsidP="00104B1A">
      <w:pPr>
        <w:pStyle w:val="Antrat1"/>
        <w:spacing w:before="0" w:after="0" w:line="20" w:lineRule="atLeast"/>
        <w:contextualSpacing/>
        <w:rPr>
          <w:rFonts w:ascii="Verdana" w:hAnsi="Verdana" w:cstheme="minorHAnsi"/>
          <w:color w:val="auto"/>
          <w:sz w:val="32"/>
          <w:szCs w:val="32"/>
        </w:rPr>
      </w:pPr>
      <w:bookmarkStart w:id="10" w:name="_Ref39473754"/>
      <w:bookmarkStart w:id="11" w:name="_Ref39473761"/>
      <w:bookmarkStart w:id="12" w:name="_Ref39474188"/>
      <w:bookmarkStart w:id="13" w:name="_Toc126333931"/>
      <w:r w:rsidRPr="00360163">
        <w:rPr>
          <w:rFonts w:ascii="Verdana" w:hAnsi="Verdana" w:cstheme="majorHAnsi"/>
          <w:color w:val="auto"/>
          <w:sz w:val="32"/>
          <w:szCs w:val="32"/>
        </w:rPr>
        <w:t xml:space="preserve">4. </w:t>
      </w:r>
      <w:r w:rsidR="00173ACB" w:rsidRPr="00360163">
        <w:rPr>
          <w:rFonts w:ascii="Verdana" w:hAnsi="Verdana" w:cstheme="minorHAnsi"/>
          <w:color w:val="auto"/>
          <w:sz w:val="32"/>
          <w:szCs w:val="32"/>
        </w:rPr>
        <w:t>Tiekėjų pašalinimo pagrindai</w:t>
      </w:r>
      <w:bookmarkEnd w:id="10"/>
      <w:bookmarkEnd w:id="11"/>
      <w:bookmarkEnd w:id="12"/>
      <w:r w:rsidR="00975F1F" w:rsidRPr="00360163">
        <w:rPr>
          <w:rFonts w:ascii="Verdana" w:hAnsi="Verdana" w:cstheme="minorHAnsi"/>
          <w:color w:val="auto"/>
          <w:sz w:val="32"/>
          <w:szCs w:val="32"/>
        </w:rPr>
        <w:t xml:space="preserve"> ir kvalifikacijos reikalavimai</w:t>
      </w:r>
      <w:bookmarkEnd w:id="13"/>
    </w:p>
    <w:p w14:paraId="4B040E1C" w14:textId="77777777" w:rsidR="009C7216" w:rsidRPr="00576A7A" w:rsidRDefault="009C7216" w:rsidP="00104B1A">
      <w:pPr>
        <w:pStyle w:val="Sraopastraipa"/>
        <w:numPr>
          <w:ilvl w:val="1"/>
          <w:numId w:val="72"/>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 xml:space="preserve">Reikalavimai dėl tiekėjo ir subtiekėjų (jei taikoma), ūkio subjektų, kurių pajėgumais tiekėjas remiasi, pašalinimo pagrindų nebuvimo bei jų nebuvimą patvirtinantys dokumentai nurodyti specialiųjų </w:t>
      </w:r>
      <w:r w:rsidRPr="00576A7A">
        <w:rPr>
          <w:rFonts w:ascii="Verdana" w:eastAsia="Calibri" w:hAnsi="Verdana"/>
          <w:sz w:val="20"/>
          <w:szCs w:val="20"/>
        </w:rPr>
        <w:t xml:space="preserve">pirkimo sąlygų </w:t>
      </w:r>
      <w:r w:rsidRPr="00576A7A">
        <w:rPr>
          <w:rFonts w:ascii="Verdana" w:hAnsi="Verdana"/>
          <w:sz w:val="20"/>
          <w:szCs w:val="20"/>
        </w:rPr>
        <w:t xml:space="preserve">3 </w:t>
      </w:r>
      <w:r w:rsidRPr="00576A7A">
        <w:rPr>
          <w:rFonts w:ascii="Verdana" w:eastAsia="Calibri" w:hAnsi="Verdana"/>
          <w:sz w:val="20"/>
          <w:szCs w:val="20"/>
        </w:rPr>
        <w:t>priede</w:t>
      </w:r>
      <w:r w:rsidRPr="00576A7A">
        <w:rPr>
          <w:rFonts w:ascii="Verdana" w:hAnsi="Verdana"/>
          <w:sz w:val="20"/>
          <w:szCs w:val="20"/>
        </w:rPr>
        <w:t xml:space="preserve">  „Tiekėjų pašalinimo pagrindai“. </w:t>
      </w:r>
    </w:p>
    <w:p w14:paraId="759E1E90" w14:textId="77777777" w:rsidR="009C7216" w:rsidRPr="00576A7A" w:rsidRDefault="009C7216" w:rsidP="00104B1A">
      <w:pPr>
        <w:pStyle w:val="Sraopastraipa"/>
        <w:numPr>
          <w:ilvl w:val="1"/>
          <w:numId w:val="72"/>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Tiekėjams nustatomi kvalifikacijos reikalavimai ir (arba) reikalavimai dėl kokybės vadybos sistemos ir (arba) aplinkos apsaugos vadybos sistemos standartų laikymosi ir jų atitiktį patvirtinantys dokumentai nurodyti specialiųjų pirkimo sąlygų 4 priede „Tiekėjų kvalifikacijos reikalavimai ir reikalaujami kokybės bei aplinkos apsaugos vadybos sistemų standartai“.</w:t>
      </w:r>
    </w:p>
    <w:p w14:paraId="34E32D48" w14:textId="2DB228F5" w:rsidR="007B6F6D" w:rsidRPr="00576A7A" w:rsidRDefault="00A6625B" w:rsidP="00104B1A">
      <w:pPr>
        <w:pStyle w:val="Sraopastraipa"/>
        <w:tabs>
          <w:tab w:val="left" w:pos="851"/>
        </w:tabs>
        <w:spacing w:after="0" w:line="20" w:lineRule="atLeast"/>
        <w:ind w:left="0" w:firstLine="567"/>
        <w:jc w:val="both"/>
        <w:rPr>
          <w:rFonts w:ascii="Verdana" w:hAnsi="Verdana"/>
          <w:highlight w:val="yellow"/>
        </w:rPr>
      </w:pPr>
      <w:r w:rsidRPr="00576A7A">
        <w:rPr>
          <w:rFonts w:ascii="Verdana" w:hAnsi="Verdana"/>
        </w:rPr>
        <w:t xml:space="preserve"> </w:t>
      </w:r>
    </w:p>
    <w:p w14:paraId="69D62E2B" w14:textId="7F94BB77" w:rsidR="00A000BE" w:rsidRPr="00360163" w:rsidRDefault="00D24970" w:rsidP="00104B1A">
      <w:pPr>
        <w:pStyle w:val="Antrat1"/>
        <w:tabs>
          <w:tab w:val="left" w:pos="567"/>
        </w:tabs>
        <w:spacing w:before="0" w:after="0"/>
        <w:contextualSpacing/>
        <w:jc w:val="both"/>
        <w:rPr>
          <w:rFonts w:ascii="Verdana" w:hAnsi="Verdana" w:cstheme="minorBidi"/>
          <w:color w:val="auto"/>
          <w:sz w:val="32"/>
          <w:szCs w:val="32"/>
        </w:rPr>
      </w:pPr>
      <w:bookmarkStart w:id="14" w:name="_Toc126333932"/>
      <w:r w:rsidRPr="00360163">
        <w:rPr>
          <w:rFonts w:ascii="Verdana" w:hAnsi="Verdana" w:cstheme="minorHAnsi"/>
          <w:color w:val="auto"/>
          <w:sz w:val="32"/>
          <w:szCs w:val="32"/>
        </w:rPr>
        <w:t>5</w:t>
      </w:r>
      <w:r w:rsidR="001E3D5A" w:rsidRPr="00360163">
        <w:rPr>
          <w:rFonts w:ascii="Verdana" w:hAnsi="Verdana" w:cstheme="minorHAnsi"/>
          <w:color w:val="auto"/>
          <w:sz w:val="32"/>
          <w:szCs w:val="32"/>
        </w:rPr>
        <w:t>.</w:t>
      </w:r>
      <w:r w:rsidR="009743D3" w:rsidRPr="00360163">
        <w:rPr>
          <w:rFonts w:ascii="Verdana" w:hAnsi="Verdana" w:cs="Calibri"/>
          <w:color w:val="auto"/>
          <w:sz w:val="32"/>
          <w:szCs w:val="32"/>
        </w:rPr>
        <w:t>Reikalavimai, susiję su nacionaliniu saugumu</w:t>
      </w:r>
      <w:bookmarkEnd w:id="14"/>
      <w:r w:rsidR="009743D3" w:rsidRPr="00360163">
        <w:rPr>
          <w:rFonts w:ascii="Verdana" w:hAnsi="Verdana"/>
          <w:color w:val="auto"/>
          <w:sz w:val="32"/>
          <w:szCs w:val="32"/>
        </w:rPr>
        <w:t xml:space="preserve"> </w:t>
      </w:r>
    </w:p>
    <w:p w14:paraId="2FC7443C" w14:textId="50032EE6" w:rsidR="00DF3DDF" w:rsidRPr="00360163" w:rsidRDefault="00D24970" w:rsidP="00104B1A">
      <w:pPr>
        <w:spacing w:after="0" w:line="240" w:lineRule="auto"/>
        <w:ind w:firstLine="567"/>
        <w:jc w:val="both"/>
        <w:rPr>
          <w:rFonts w:ascii="Verdana" w:hAnsi="Verdana" w:cstheme="minorHAnsi"/>
          <w:sz w:val="20"/>
          <w:szCs w:val="20"/>
        </w:rPr>
      </w:pPr>
      <w:r w:rsidRPr="00360163">
        <w:rPr>
          <w:rFonts w:ascii="Verdana" w:hAnsi="Verdana" w:cstheme="minorHAnsi"/>
          <w:sz w:val="20"/>
          <w:szCs w:val="20"/>
        </w:rPr>
        <w:t>5</w:t>
      </w:r>
      <w:r w:rsidR="0037632B" w:rsidRPr="00360163">
        <w:rPr>
          <w:rFonts w:ascii="Verdana" w:hAnsi="Verdana" w:cstheme="minorHAnsi"/>
          <w:sz w:val="20"/>
          <w:szCs w:val="20"/>
        </w:rPr>
        <w:t xml:space="preserve">.1. </w:t>
      </w:r>
      <w:r w:rsidR="00DF3DDF" w:rsidRPr="00360163">
        <w:rPr>
          <w:rFonts w:ascii="Verdana" w:hAnsi="Verdana" w:cstheme="minorHAnsi"/>
          <w:sz w:val="20"/>
          <w:szCs w:val="20"/>
        </w:rPr>
        <w:t xml:space="preserve">Pirkimui taikomos Reglamento nuostatos. </w:t>
      </w:r>
      <w:r w:rsidR="00FD6EE2" w:rsidRPr="00360163">
        <w:rPr>
          <w:rFonts w:ascii="Verdana" w:hAnsi="Verdana" w:cstheme="minorHAnsi"/>
          <w:sz w:val="20"/>
          <w:szCs w:val="20"/>
        </w:rPr>
        <w:t xml:space="preserve">Kartu su </w:t>
      </w:r>
      <w:r w:rsidR="00E3566E" w:rsidRPr="00360163">
        <w:rPr>
          <w:rFonts w:ascii="Verdana" w:hAnsi="Verdana" w:cstheme="minorHAnsi"/>
          <w:sz w:val="20"/>
          <w:szCs w:val="20"/>
        </w:rPr>
        <w:t>p</w:t>
      </w:r>
      <w:r w:rsidR="00FD6EE2" w:rsidRPr="00360163">
        <w:rPr>
          <w:rFonts w:ascii="Verdana" w:hAnsi="Verdana" w:cstheme="minorHAnsi"/>
          <w:sz w:val="20"/>
          <w:szCs w:val="20"/>
        </w:rPr>
        <w:t>asiūlymu tiekėjas</w:t>
      </w:r>
      <w:r w:rsidR="007507E9" w:rsidRPr="00360163">
        <w:rPr>
          <w:rFonts w:ascii="Verdana" w:hAnsi="Verdana" w:cstheme="minorHAnsi"/>
          <w:sz w:val="20"/>
          <w:szCs w:val="20"/>
        </w:rPr>
        <w:t xml:space="preserve"> </w:t>
      </w:r>
      <w:r w:rsidR="00FD6EE2" w:rsidRPr="00360163">
        <w:rPr>
          <w:rFonts w:ascii="Verdana" w:hAnsi="Verdana" w:cstheme="minorHAnsi"/>
          <w:sz w:val="20"/>
          <w:szCs w:val="20"/>
        </w:rPr>
        <w:t>turi pateikti</w:t>
      </w:r>
      <w:r w:rsidR="00B96756" w:rsidRPr="00360163">
        <w:rPr>
          <w:rFonts w:ascii="Verdana" w:hAnsi="Verdana" w:cstheme="minorHAnsi"/>
          <w:sz w:val="20"/>
          <w:szCs w:val="20"/>
        </w:rPr>
        <w:t xml:space="preserve"> </w:t>
      </w:r>
      <w:r w:rsidR="00B24708" w:rsidRPr="00360163">
        <w:rPr>
          <w:rFonts w:ascii="Verdana" w:hAnsi="Verdana" w:cstheme="minorHAnsi"/>
          <w:sz w:val="20"/>
          <w:szCs w:val="20"/>
        </w:rPr>
        <w:t xml:space="preserve">užpildytą </w:t>
      </w:r>
      <w:r w:rsidR="007507E9" w:rsidRPr="00360163">
        <w:rPr>
          <w:rFonts w:ascii="Verdana" w:hAnsi="Verdana" w:cstheme="minorHAnsi"/>
          <w:sz w:val="20"/>
          <w:szCs w:val="20"/>
        </w:rPr>
        <w:t xml:space="preserve">ir pasirašytą </w:t>
      </w:r>
      <w:r w:rsidR="0063163D" w:rsidRPr="00360163">
        <w:rPr>
          <w:rFonts w:ascii="Verdana" w:hAnsi="Verdana" w:cstheme="minorHAnsi"/>
          <w:sz w:val="20"/>
          <w:szCs w:val="20"/>
        </w:rPr>
        <w:t>deklaracij</w:t>
      </w:r>
      <w:r w:rsidR="00FD6EE2" w:rsidRPr="00360163">
        <w:rPr>
          <w:rFonts w:ascii="Verdana" w:hAnsi="Verdana" w:cstheme="minorHAnsi"/>
          <w:sz w:val="20"/>
          <w:szCs w:val="20"/>
        </w:rPr>
        <w:t>ą</w:t>
      </w:r>
      <w:r w:rsidR="0063163D" w:rsidRPr="00360163">
        <w:rPr>
          <w:rFonts w:ascii="Verdana" w:hAnsi="Verdana" w:cstheme="minorHAnsi"/>
          <w:sz w:val="20"/>
          <w:szCs w:val="20"/>
        </w:rPr>
        <w:t xml:space="preserve"> </w:t>
      </w:r>
      <w:r w:rsidR="00FD6EE2" w:rsidRPr="00360163">
        <w:rPr>
          <w:rFonts w:ascii="Verdana" w:hAnsi="Verdana" w:cstheme="minorHAnsi"/>
          <w:sz w:val="20"/>
          <w:szCs w:val="20"/>
        </w:rPr>
        <w:t xml:space="preserve">dėl </w:t>
      </w:r>
      <w:r w:rsidR="0078453C" w:rsidRPr="00360163">
        <w:rPr>
          <w:rFonts w:ascii="Verdana" w:hAnsi="Verdana" w:cstheme="minorHAnsi"/>
          <w:sz w:val="20"/>
          <w:szCs w:val="20"/>
        </w:rPr>
        <w:t>(ne)atitikties Reglamento nuostatoms</w:t>
      </w:r>
      <w:r w:rsidR="0063163D" w:rsidRPr="00360163">
        <w:rPr>
          <w:rFonts w:ascii="Verdana" w:hAnsi="Verdana" w:cstheme="minorHAnsi"/>
          <w:sz w:val="20"/>
          <w:szCs w:val="20"/>
        </w:rPr>
        <w:t xml:space="preserve">, kuri pateikta </w:t>
      </w:r>
      <w:r w:rsidR="006A737F" w:rsidRPr="00360163">
        <w:rPr>
          <w:rFonts w:ascii="Verdana" w:hAnsi="Verdana" w:cstheme="minorHAnsi"/>
          <w:sz w:val="20"/>
          <w:szCs w:val="20"/>
        </w:rPr>
        <w:t>specialiųjų p</w:t>
      </w:r>
      <w:r w:rsidR="00551FA7" w:rsidRPr="00360163">
        <w:rPr>
          <w:rFonts w:ascii="Verdana" w:hAnsi="Verdana" w:cstheme="minorHAnsi"/>
          <w:sz w:val="20"/>
          <w:szCs w:val="20"/>
        </w:rPr>
        <w:t xml:space="preserve">irkimo </w:t>
      </w:r>
      <w:r w:rsidR="0063163D" w:rsidRPr="00360163">
        <w:rPr>
          <w:rFonts w:ascii="Verdana" w:hAnsi="Verdana" w:cstheme="minorHAnsi"/>
          <w:sz w:val="20"/>
          <w:szCs w:val="20"/>
        </w:rPr>
        <w:t xml:space="preserve">sąlygų </w:t>
      </w:r>
      <w:r w:rsidR="00B46858" w:rsidRPr="00360163">
        <w:rPr>
          <w:rFonts w:ascii="Verdana" w:hAnsi="Verdana"/>
          <w:sz w:val="20"/>
          <w:szCs w:val="20"/>
        </w:rPr>
        <w:t>specialiųjų pirkimo sąlygų 8 ir 9 prieduose</w:t>
      </w:r>
      <w:r w:rsidR="00B24708" w:rsidRPr="00360163">
        <w:rPr>
          <w:rFonts w:ascii="Verdana" w:hAnsi="Verdana" w:cstheme="minorHAnsi"/>
          <w:sz w:val="20"/>
          <w:szCs w:val="20"/>
        </w:rPr>
        <w:t>.</w:t>
      </w:r>
      <w:r w:rsidR="00B852B7" w:rsidRPr="00360163">
        <w:rPr>
          <w:rFonts w:ascii="Verdana" w:hAnsi="Verdana" w:cstheme="minorHAnsi"/>
          <w:sz w:val="20"/>
          <w:szCs w:val="20"/>
        </w:rPr>
        <w:t xml:space="preserve"> Kilus abejonių dėl </w:t>
      </w:r>
      <w:r w:rsidR="007349E0" w:rsidRPr="00360163">
        <w:rPr>
          <w:rFonts w:ascii="Verdana" w:hAnsi="Verdana" w:cstheme="minorHAnsi"/>
          <w:sz w:val="20"/>
          <w:szCs w:val="20"/>
        </w:rPr>
        <w:t>tiekėjo (ne)atitikties Reglamento nuostatoms</w:t>
      </w:r>
      <w:r w:rsidR="0012639E" w:rsidRPr="00360163">
        <w:rPr>
          <w:rFonts w:ascii="Verdana" w:hAnsi="Verdana" w:cstheme="minorHAnsi"/>
          <w:sz w:val="20"/>
          <w:szCs w:val="20"/>
        </w:rPr>
        <w:t xml:space="preserve">, perkančioji organizacija </w:t>
      </w:r>
      <w:r w:rsidR="006D5E06" w:rsidRPr="00360163">
        <w:rPr>
          <w:rFonts w:ascii="Verdana" w:hAnsi="Verdana" w:cstheme="minorHAnsi"/>
          <w:sz w:val="20"/>
          <w:szCs w:val="20"/>
        </w:rPr>
        <w:t xml:space="preserve">iš galimo laimėtojo </w:t>
      </w:r>
      <w:r w:rsidR="0012639E" w:rsidRPr="00360163">
        <w:rPr>
          <w:rFonts w:ascii="Verdana" w:hAnsi="Verdana" w:cstheme="minorHAnsi"/>
          <w:sz w:val="20"/>
          <w:szCs w:val="20"/>
        </w:rPr>
        <w:t xml:space="preserve">prašys pateikti </w:t>
      </w:r>
      <w:r w:rsidR="007349E0" w:rsidRPr="00360163">
        <w:rPr>
          <w:rFonts w:ascii="Verdana" w:hAnsi="Verdana" w:cstheme="minorHAnsi"/>
          <w:sz w:val="20"/>
          <w:szCs w:val="20"/>
        </w:rPr>
        <w:t>dokumentus, įrodančius deklaracijoje pateiktų duomenų teisingumą.</w:t>
      </w:r>
    </w:p>
    <w:p w14:paraId="05E7CB20" w14:textId="7ED8BE95" w:rsidR="002A637A" w:rsidRPr="00360163" w:rsidRDefault="00D24970" w:rsidP="00104B1A">
      <w:pPr>
        <w:spacing w:after="0" w:line="240" w:lineRule="auto"/>
        <w:ind w:firstLine="567"/>
        <w:jc w:val="both"/>
        <w:rPr>
          <w:rFonts w:ascii="Verdana" w:hAnsi="Verdana" w:cstheme="minorHAnsi"/>
          <w:sz w:val="20"/>
          <w:szCs w:val="20"/>
        </w:rPr>
      </w:pPr>
      <w:r w:rsidRPr="00360163">
        <w:rPr>
          <w:rFonts w:ascii="Verdana" w:hAnsi="Verdana" w:cstheme="minorHAnsi"/>
          <w:sz w:val="20"/>
          <w:szCs w:val="20"/>
        </w:rPr>
        <w:t>5</w:t>
      </w:r>
      <w:r w:rsidR="002A637A" w:rsidRPr="00360163">
        <w:rPr>
          <w:rFonts w:ascii="Verdana" w:hAnsi="Verdana" w:cstheme="minorHAnsi"/>
          <w:sz w:val="20"/>
          <w:szCs w:val="20"/>
        </w:rPr>
        <w:t xml:space="preserve">.2. </w:t>
      </w:r>
      <w:r w:rsidR="00CF14EB" w:rsidRPr="00360163">
        <w:rPr>
          <w:rFonts w:ascii="Verdana" w:hAnsi="Verdana" w:cstheme="minorHAnsi"/>
          <w:sz w:val="20"/>
          <w:szCs w:val="20"/>
        </w:rPr>
        <w:t>Perkanči</w:t>
      </w:r>
      <w:r w:rsidR="00C727CF" w:rsidRPr="00360163">
        <w:rPr>
          <w:rFonts w:ascii="Verdana" w:hAnsi="Verdana" w:cstheme="minorHAnsi"/>
          <w:sz w:val="20"/>
          <w:szCs w:val="20"/>
        </w:rPr>
        <w:t xml:space="preserve">oji </w:t>
      </w:r>
      <w:r w:rsidR="00CF14EB" w:rsidRPr="00360163">
        <w:rPr>
          <w:rFonts w:ascii="Verdana" w:hAnsi="Verdana" w:cstheme="minorHAnsi"/>
          <w:sz w:val="20"/>
          <w:szCs w:val="20"/>
        </w:rPr>
        <w:t>organizacija nustačius</w:t>
      </w:r>
      <w:r w:rsidR="00C727CF" w:rsidRPr="00360163">
        <w:rPr>
          <w:rFonts w:ascii="Verdana" w:hAnsi="Verdana" w:cstheme="minorHAnsi"/>
          <w:sz w:val="20"/>
          <w:szCs w:val="20"/>
        </w:rPr>
        <w:t>i</w:t>
      </w:r>
      <w:r w:rsidR="00CF14EB" w:rsidRPr="00360163">
        <w:rPr>
          <w:rFonts w:ascii="Verdana" w:hAnsi="Verdana" w:cstheme="minorHAnsi"/>
          <w:sz w:val="20"/>
          <w:szCs w:val="20"/>
        </w:rPr>
        <w:t xml:space="preserve">, kad tiekėjo pasitelktas subtiekėjas </w:t>
      </w:r>
      <w:r w:rsidR="009763B1" w:rsidRPr="00360163">
        <w:rPr>
          <w:rFonts w:ascii="Verdana" w:hAnsi="Verdana" w:cstheme="minorHAnsi"/>
          <w:sz w:val="20"/>
          <w:szCs w:val="20"/>
        </w:rPr>
        <w:t xml:space="preserve">ar ūkio subjektas, kurio pajėgumais remiamasi, </w:t>
      </w:r>
      <w:r w:rsidR="00BA05C9" w:rsidRPr="00360163">
        <w:rPr>
          <w:rFonts w:ascii="Verdana" w:hAnsi="Verdana" w:cstheme="minorHAnsi"/>
          <w:sz w:val="20"/>
          <w:szCs w:val="20"/>
        </w:rPr>
        <w:t>tenkin</w:t>
      </w:r>
      <w:r w:rsidR="00CF14EB" w:rsidRPr="00360163">
        <w:rPr>
          <w:rFonts w:ascii="Verdana" w:hAnsi="Verdana" w:cstheme="minorHAnsi"/>
          <w:sz w:val="20"/>
          <w:szCs w:val="20"/>
        </w:rPr>
        <w:t xml:space="preserve">a </w:t>
      </w:r>
      <w:r w:rsidR="00DA1B9B" w:rsidRPr="00360163">
        <w:rPr>
          <w:rFonts w:ascii="Verdana" w:hAnsi="Verdana" w:cstheme="minorHAnsi"/>
          <w:sz w:val="20"/>
          <w:szCs w:val="20"/>
        </w:rPr>
        <w:t>Reglament</w:t>
      </w:r>
      <w:r w:rsidR="000A1166" w:rsidRPr="00360163">
        <w:rPr>
          <w:rFonts w:ascii="Verdana" w:hAnsi="Verdana" w:cstheme="minorHAnsi"/>
          <w:sz w:val="20"/>
          <w:szCs w:val="20"/>
        </w:rPr>
        <w:t xml:space="preserve">e </w:t>
      </w:r>
      <w:r w:rsidR="00A109FD" w:rsidRPr="00360163">
        <w:rPr>
          <w:rFonts w:ascii="Verdana" w:hAnsi="Verdana" w:cstheme="minorHAnsi"/>
          <w:sz w:val="20"/>
          <w:szCs w:val="20"/>
        </w:rPr>
        <w:t xml:space="preserve">nustatytus </w:t>
      </w:r>
      <w:r w:rsidR="00BA05C9" w:rsidRPr="00360163">
        <w:rPr>
          <w:rFonts w:ascii="Verdana" w:hAnsi="Verdana" w:cstheme="minorHAnsi"/>
          <w:sz w:val="20"/>
          <w:szCs w:val="20"/>
        </w:rPr>
        <w:t>ribojimus</w:t>
      </w:r>
      <w:r w:rsidR="00A109FD" w:rsidRPr="00360163">
        <w:rPr>
          <w:rFonts w:ascii="Verdana" w:hAnsi="Verdana" w:cstheme="minorHAnsi"/>
          <w:sz w:val="20"/>
          <w:szCs w:val="20"/>
        </w:rPr>
        <w:t xml:space="preserve">, </w:t>
      </w:r>
      <w:r w:rsidR="00BA05C9" w:rsidRPr="00360163">
        <w:rPr>
          <w:rFonts w:ascii="Verdana" w:hAnsi="Verdana" w:cstheme="minorHAnsi"/>
          <w:sz w:val="20"/>
          <w:szCs w:val="20"/>
        </w:rPr>
        <w:t>reikalaus tiekėjo</w:t>
      </w:r>
      <w:r w:rsidR="00A109FD" w:rsidRPr="00360163">
        <w:rPr>
          <w:rFonts w:ascii="Verdana" w:hAnsi="Verdana" w:cstheme="minorHAnsi"/>
          <w:sz w:val="20"/>
          <w:szCs w:val="20"/>
        </w:rPr>
        <w:t xml:space="preserve"> juos pakeisti kitais, </w:t>
      </w:r>
      <w:r w:rsidR="00B42273" w:rsidRPr="00360163">
        <w:rPr>
          <w:rFonts w:ascii="Verdana" w:hAnsi="Verdana" w:cstheme="minorHAnsi"/>
          <w:sz w:val="20"/>
          <w:szCs w:val="20"/>
        </w:rPr>
        <w:t>p</w:t>
      </w:r>
      <w:r w:rsidR="00A109FD" w:rsidRPr="00360163">
        <w:rPr>
          <w:rFonts w:ascii="Verdana" w:hAnsi="Verdana" w:cstheme="minorHAnsi"/>
          <w:sz w:val="20"/>
          <w:szCs w:val="20"/>
        </w:rPr>
        <w:t>irkimo sąlygų reikalavimus atitinkančiais</w:t>
      </w:r>
      <w:r w:rsidR="00BA05C9" w:rsidRPr="00360163">
        <w:rPr>
          <w:rFonts w:ascii="Verdana" w:hAnsi="Verdana" w:cstheme="minorHAnsi"/>
          <w:sz w:val="20"/>
          <w:szCs w:val="20"/>
        </w:rPr>
        <w:t>,</w:t>
      </w:r>
      <w:r w:rsidR="00A109FD" w:rsidRPr="00360163">
        <w:rPr>
          <w:rFonts w:ascii="Verdana" w:hAnsi="Verdana" w:cstheme="minorHAnsi"/>
          <w:sz w:val="20"/>
          <w:szCs w:val="20"/>
        </w:rPr>
        <w:t xml:space="preserve"> subjektais. </w:t>
      </w:r>
    </w:p>
    <w:p w14:paraId="4882AF7D" w14:textId="77777777" w:rsidR="00B46858" w:rsidRPr="00C00B95" w:rsidRDefault="00B46858" w:rsidP="00104B1A">
      <w:pPr>
        <w:spacing w:after="0" w:line="240" w:lineRule="auto"/>
        <w:ind w:firstLine="567"/>
        <w:jc w:val="both"/>
        <w:rPr>
          <w:rFonts w:ascii="Verdana" w:hAnsi="Verdana" w:cstheme="minorHAnsi"/>
        </w:rPr>
      </w:pPr>
    </w:p>
    <w:p w14:paraId="4BEDE7AF" w14:textId="457E0FAE" w:rsidR="00AF62E6" w:rsidRPr="00360163" w:rsidRDefault="00245E8F" w:rsidP="00104B1A">
      <w:pPr>
        <w:pStyle w:val="Antrat1"/>
        <w:spacing w:before="0" w:after="0" w:line="20" w:lineRule="atLeast"/>
        <w:contextualSpacing/>
        <w:rPr>
          <w:rFonts w:ascii="Verdana" w:hAnsi="Verdana" w:cstheme="minorBidi"/>
          <w:color w:val="auto"/>
          <w:sz w:val="32"/>
          <w:szCs w:val="32"/>
        </w:rPr>
      </w:pPr>
      <w:bookmarkStart w:id="15" w:name="_Ref39666794"/>
      <w:bookmarkStart w:id="16" w:name="_Ref39666796"/>
      <w:bookmarkStart w:id="17" w:name="_Toc126333933"/>
      <w:r w:rsidRPr="00360163">
        <w:rPr>
          <w:rFonts w:ascii="Verdana" w:hAnsi="Verdana" w:cstheme="minorBidi"/>
          <w:color w:val="auto"/>
          <w:sz w:val="32"/>
          <w:szCs w:val="32"/>
        </w:rPr>
        <w:t>6</w:t>
      </w:r>
      <w:r w:rsidR="0005396D" w:rsidRPr="00360163">
        <w:rPr>
          <w:rFonts w:ascii="Verdana" w:hAnsi="Verdana" w:cstheme="minorBidi"/>
          <w:color w:val="auto"/>
          <w:sz w:val="32"/>
          <w:szCs w:val="32"/>
        </w:rPr>
        <w:t xml:space="preserve">. </w:t>
      </w:r>
      <w:r w:rsidR="00220588" w:rsidRPr="00360163">
        <w:rPr>
          <w:rFonts w:ascii="Verdana" w:hAnsi="Verdana" w:cstheme="minorBidi"/>
          <w:color w:val="auto"/>
          <w:sz w:val="32"/>
          <w:szCs w:val="32"/>
        </w:rPr>
        <w:t>Specialieji r</w:t>
      </w:r>
      <w:r w:rsidR="00DF58E2" w:rsidRPr="00360163">
        <w:rPr>
          <w:rFonts w:ascii="Verdana" w:hAnsi="Verdana" w:cstheme="minorBidi"/>
          <w:color w:val="auto"/>
          <w:sz w:val="32"/>
          <w:szCs w:val="32"/>
        </w:rPr>
        <w:t>eikalavimai pasiūlymų rengimui ir pateikimui</w:t>
      </w:r>
      <w:bookmarkEnd w:id="15"/>
      <w:bookmarkEnd w:id="16"/>
      <w:bookmarkEnd w:id="17"/>
    </w:p>
    <w:p w14:paraId="43103E50" w14:textId="77777777" w:rsidR="000C3F88" w:rsidRPr="000C3F88" w:rsidRDefault="00192AF9" w:rsidP="000C3F88">
      <w:pPr>
        <w:spacing w:after="0" w:line="20" w:lineRule="atLeast"/>
        <w:ind w:firstLine="567"/>
        <w:jc w:val="both"/>
        <w:rPr>
          <w:rFonts w:ascii="Verdana" w:hAnsi="Verdana" w:cs="Calibri"/>
          <w:sz w:val="20"/>
          <w:szCs w:val="20"/>
        </w:rPr>
      </w:pPr>
      <w:r w:rsidRPr="000C3F88">
        <w:rPr>
          <w:rFonts w:ascii="Verdana" w:hAnsi="Verdana" w:cs="Calibri"/>
          <w:sz w:val="20"/>
          <w:szCs w:val="20"/>
        </w:rPr>
        <w:t xml:space="preserve">6.1. </w:t>
      </w:r>
      <w:r w:rsidR="00EF5623" w:rsidRPr="000C3F88">
        <w:rPr>
          <w:rFonts w:ascii="Verdana" w:hAnsi="Verdana" w:cs="Calibri"/>
          <w:sz w:val="20"/>
          <w:szCs w:val="20"/>
        </w:rPr>
        <w:t xml:space="preserve">Tiekėjo </w:t>
      </w:r>
      <w:r w:rsidR="0058726C" w:rsidRPr="000C3F88">
        <w:rPr>
          <w:rFonts w:ascii="Verdana" w:hAnsi="Verdana" w:cs="Calibri"/>
          <w:sz w:val="20"/>
          <w:szCs w:val="20"/>
        </w:rPr>
        <w:t>p</w:t>
      </w:r>
      <w:r w:rsidR="00EF5623" w:rsidRPr="000C3F88">
        <w:rPr>
          <w:rFonts w:ascii="Verdana" w:hAnsi="Verdana" w:cs="Calibri"/>
          <w:sz w:val="20"/>
          <w:szCs w:val="20"/>
        </w:rPr>
        <w:t>asiūlymą sudaro CVP IS pateikiamų ir žemiau nurodytų dokumentų visuma</w:t>
      </w:r>
      <w:r w:rsidR="000C3F88" w:rsidRPr="000C3F88">
        <w:rPr>
          <w:rFonts w:ascii="Verdana" w:hAnsi="Verdana" w:cs="Calibri"/>
          <w:sz w:val="20"/>
          <w:szCs w:val="20"/>
        </w:rPr>
        <w:t>.</w:t>
      </w:r>
    </w:p>
    <w:p w14:paraId="63EF2D75" w14:textId="77777777" w:rsidR="000C3F88" w:rsidRPr="000C3F88" w:rsidRDefault="000C3F88" w:rsidP="000C3F88">
      <w:pPr>
        <w:pStyle w:val="Sraopastraipa"/>
        <w:numPr>
          <w:ilvl w:val="2"/>
          <w:numId w:val="63"/>
        </w:numPr>
        <w:spacing w:after="0" w:line="240" w:lineRule="auto"/>
        <w:ind w:left="0" w:firstLine="567"/>
        <w:jc w:val="both"/>
        <w:rPr>
          <w:rFonts w:ascii="Verdana" w:eastAsia="Calibri" w:hAnsi="Verdana" w:cstheme="minorHAnsi"/>
          <w:b/>
          <w:i/>
          <w:color w:val="4472C4" w:themeColor="accent1"/>
          <w:sz w:val="20"/>
          <w:szCs w:val="20"/>
        </w:rPr>
      </w:pPr>
      <w:r w:rsidRPr="000C3F88">
        <w:rPr>
          <w:rFonts w:ascii="Verdana" w:eastAsiaTheme="minorHAnsi" w:hAnsi="Verdana" w:cstheme="minorHAnsi"/>
          <w:b/>
          <w:iCs/>
          <w:color w:val="4472C4" w:themeColor="accent1"/>
          <w:sz w:val="20"/>
          <w:szCs w:val="20"/>
        </w:rPr>
        <w:t>Pirmąjį voką sudaro CVP IS pasiūlymo lango „Tinkamumo kriterijai“ ir „Techninis“ skiltyse prisegti dokumentai ir nurodyta informacija:</w:t>
      </w:r>
    </w:p>
    <w:p w14:paraId="69AFBDF7" w14:textId="11259F0F" w:rsidR="000C3F88" w:rsidRPr="000C3F88" w:rsidRDefault="000C3F88" w:rsidP="000C3F88">
      <w:pPr>
        <w:spacing w:after="0" w:line="240" w:lineRule="auto"/>
        <w:ind w:firstLine="709"/>
        <w:jc w:val="both"/>
        <w:rPr>
          <w:rFonts w:ascii="Verdana" w:hAnsi="Verdana" w:cs="Calibri"/>
          <w:color w:val="4472C4" w:themeColor="accent1"/>
          <w:sz w:val="20"/>
          <w:szCs w:val="20"/>
        </w:rPr>
      </w:pPr>
      <w:r w:rsidRPr="000C3F88">
        <w:rPr>
          <w:rFonts w:ascii="Verdana" w:eastAsiaTheme="minorHAnsi" w:hAnsi="Verdana" w:cstheme="minorHAnsi"/>
          <w:b/>
          <w:iCs/>
          <w:color w:val="4472C4" w:themeColor="accent1"/>
          <w:sz w:val="20"/>
          <w:szCs w:val="20"/>
        </w:rPr>
        <w:t xml:space="preserve"> </w:t>
      </w:r>
      <w:r w:rsidRPr="000C3F88">
        <w:rPr>
          <w:rFonts w:ascii="Verdana" w:hAnsi="Verdana" w:cs="Calibri"/>
          <w:color w:val="4472C4" w:themeColor="accent1"/>
          <w:sz w:val="20"/>
          <w:szCs w:val="20"/>
        </w:rPr>
        <w:t xml:space="preserve">6.1.1.1. užpildyta ir pasirašyta pasiūlymo formos A dalis, pateiktos specialiųjų pirkimo sąlygų 6 priede. </w:t>
      </w:r>
    </w:p>
    <w:p w14:paraId="16178C1E" w14:textId="05A514B4" w:rsidR="000C3F88" w:rsidRPr="000C3F88" w:rsidRDefault="000C3F88" w:rsidP="000C3F88">
      <w:pPr>
        <w:spacing w:after="0" w:line="240" w:lineRule="auto"/>
        <w:ind w:firstLine="709"/>
        <w:jc w:val="both"/>
        <w:rPr>
          <w:rFonts w:ascii="Verdana" w:hAnsi="Verdana" w:cs="Calibri"/>
          <w:color w:val="4472C4" w:themeColor="accent1"/>
          <w:sz w:val="20"/>
          <w:szCs w:val="20"/>
        </w:rPr>
      </w:pPr>
      <w:r w:rsidRPr="000C3F88">
        <w:rPr>
          <w:rFonts w:ascii="Verdana" w:hAnsi="Verdana" w:cs="Calibri"/>
          <w:color w:val="4472C4" w:themeColor="accent1"/>
          <w:sz w:val="20"/>
          <w:szCs w:val="20"/>
        </w:rPr>
        <w:t>6.1.1.2. užpildytas EBVPD (specialiųjų pirkimo sąlygų 5 priedas). Pasirašydamas pasiūlymą, tiekėjas patvirtina ir EBVPD tikrumą;</w:t>
      </w:r>
    </w:p>
    <w:p w14:paraId="20671725" w14:textId="77777777" w:rsidR="000C3F88" w:rsidRPr="000C3F88" w:rsidRDefault="000C3F88" w:rsidP="000C3F88">
      <w:pPr>
        <w:spacing w:after="0" w:line="240" w:lineRule="auto"/>
        <w:ind w:firstLine="709"/>
        <w:jc w:val="both"/>
        <w:rPr>
          <w:rFonts w:ascii="Verdana" w:hAnsi="Verdana" w:cs="Calibri"/>
          <w:color w:val="4472C4" w:themeColor="accent1"/>
          <w:sz w:val="20"/>
          <w:szCs w:val="20"/>
        </w:rPr>
      </w:pPr>
      <w:r w:rsidRPr="000C3F88">
        <w:rPr>
          <w:rFonts w:ascii="Verdana" w:hAnsi="Verdana" w:cs="Calibri"/>
          <w:color w:val="4472C4" w:themeColor="accent1"/>
          <w:sz w:val="20"/>
          <w:szCs w:val="20"/>
        </w:rPr>
        <w:t xml:space="preserve">6.1.1.3. jungtinės veiklos sutarties kopija (jeigu pirkime dalyvauja ūkio subjektų grupė </w:t>
      </w:r>
      <w:r w:rsidRPr="000C3F88">
        <w:rPr>
          <w:rFonts w:ascii="Verdana" w:hAnsi="Verdana"/>
          <w:color w:val="4472C4" w:themeColor="accent1"/>
          <w:sz w:val="20"/>
          <w:szCs w:val="20"/>
        </w:rPr>
        <w:t>jungtinės veiklos sutarties pagrindu</w:t>
      </w:r>
      <w:r w:rsidRPr="000C3F88">
        <w:rPr>
          <w:rFonts w:ascii="Verdana" w:hAnsi="Verdana" w:cs="Calibri"/>
          <w:color w:val="4472C4" w:themeColor="accent1"/>
          <w:sz w:val="20"/>
          <w:szCs w:val="20"/>
        </w:rPr>
        <w:t>);</w:t>
      </w:r>
    </w:p>
    <w:p w14:paraId="2DEF9B6B" w14:textId="77777777" w:rsidR="000C3F88" w:rsidRPr="000C3F88" w:rsidRDefault="000C3F88" w:rsidP="000C3F88">
      <w:pPr>
        <w:spacing w:after="0" w:line="240" w:lineRule="auto"/>
        <w:ind w:firstLine="709"/>
        <w:jc w:val="both"/>
        <w:rPr>
          <w:rFonts w:ascii="Verdana" w:hAnsi="Verdana" w:cs="Calibri"/>
          <w:color w:val="4472C4" w:themeColor="accent1"/>
          <w:sz w:val="20"/>
          <w:szCs w:val="20"/>
        </w:rPr>
      </w:pPr>
      <w:r w:rsidRPr="000C3F88">
        <w:rPr>
          <w:rFonts w:ascii="Verdana" w:hAnsi="Verdana" w:cs="Calibri"/>
          <w:color w:val="4472C4" w:themeColor="accent1"/>
          <w:sz w:val="20"/>
          <w:szCs w:val="20"/>
        </w:rPr>
        <w:t>6.1.1.4. dokumentas, patvirtinantis, kad asmuo, kuris pasirašė pasiūlymą (jei jis ne tiekėjo vadovas), turėjo teisę jį pasirašyti;</w:t>
      </w:r>
    </w:p>
    <w:p w14:paraId="5C2A1B74" w14:textId="77777777" w:rsidR="000C3F88" w:rsidRPr="000C3F88" w:rsidRDefault="000C3F88" w:rsidP="000C3F88">
      <w:pPr>
        <w:spacing w:after="0" w:line="240" w:lineRule="auto"/>
        <w:ind w:firstLine="709"/>
        <w:jc w:val="both"/>
        <w:rPr>
          <w:rFonts w:ascii="Verdana" w:hAnsi="Verdana" w:cs="Calibri"/>
          <w:color w:val="4472C4" w:themeColor="accent1"/>
          <w:sz w:val="20"/>
          <w:szCs w:val="20"/>
        </w:rPr>
      </w:pPr>
      <w:r w:rsidRPr="000C3F88">
        <w:rPr>
          <w:rFonts w:ascii="Verdana" w:hAnsi="Verdana" w:cs="Calibri"/>
          <w:color w:val="4472C4" w:themeColor="accent1"/>
          <w:sz w:val="20"/>
          <w:szCs w:val="20"/>
        </w:rPr>
        <w:t>6.1.1.5. pasiūlymo galiojimą užtikrinantis dokumentas (jeigu reikalaujama);</w:t>
      </w:r>
    </w:p>
    <w:p w14:paraId="566C2B33" w14:textId="77777777" w:rsidR="000C3F88" w:rsidRPr="000C3F88" w:rsidRDefault="000C3F88" w:rsidP="000C3F88">
      <w:pPr>
        <w:spacing w:after="0" w:line="240" w:lineRule="auto"/>
        <w:ind w:firstLine="709"/>
        <w:jc w:val="both"/>
        <w:rPr>
          <w:rFonts w:ascii="Verdana" w:hAnsi="Verdana" w:cs="Calibri"/>
          <w:color w:val="4472C4" w:themeColor="accent1"/>
          <w:sz w:val="20"/>
          <w:szCs w:val="20"/>
        </w:rPr>
      </w:pPr>
      <w:r w:rsidRPr="000C3F88">
        <w:rPr>
          <w:rFonts w:ascii="Verdana" w:hAnsi="Verdana" w:cs="Calibri"/>
          <w:color w:val="4472C4" w:themeColor="accent1"/>
          <w:sz w:val="20"/>
          <w:szCs w:val="20"/>
        </w:rPr>
        <w:t>6.1.1.6. jei tiekėjas pasitelkia ūkio subjektus, kurių pajėgumais remiasi, – įrodymai, kad šie ištekliai bus prieinami per visą sutartinių įsipareigojimų vykdymo laikotarpį;</w:t>
      </w:r>
    </w:p>
    <w:p w14:paraId="0EC21940" w14:textId="77777777" w:rsidR="000C3F88" w:rsidRPr="000C3F88" w:rsidRDefault="000C3F88" w:rsidP="000C3F88">
      <w:pPr>
        <w:spacing w:after="0" w:line="240" w:lineRule="auto"/>
        <w:ind w:firstLine="709"/>
        <w:jc w:val="both"/>
        <w:rPr>
          <w:rFonts w:ascii="Verdana" w:hAnsi="Verdana" w:cs="Calibri"/>
          <w:color w:val="4472C4" w:themeColor="accent1"/>
          <w:sz w:val="20"/>
          <w:szCs w:val="20"/>
        </w:rPr>
      </w:pPr>
      <w:r w:rsidRPr="000C3F88">
        <w:rPr>
          <w:rFonts w:ascii="Verdana" w:hAnsi="Verdana" w:cs="Calibri"/>
          <w:color w:val="4472C4" w:themeColor="accent1"/>
          <w:sz w:val="20"/>
          <w:szCs w:val="20"/>
        </w:rPr>
        <w:t>6.1.1.7. jei tiekėjas pasitelkia subtiekėjus, subtiekėjo deklaracija ar kitas dokumentas, patvirtinantis jo sutikimą būti subtiekėju pirkime;</w:t>
      </w:r>
    </w:p>
    <w:p w14:paraId="474F57EF" w14:textId="212CAFB5" w:rsidR="000C3F88" w:rsidRDefault="000C3F88" w:rsidP="000C3F88">
      <w:pPr>
        <w:spacing w:after="0" w:line="240" w:lineRule="auto"/>
        <w:ind w:firstLine="709"/>
        <w:jc w:val="both"/>
        <w:rPr>
          <w:ins w:id="18" w:author="Vilma Rozenbergaitė" w:date="2025-02-06T09:37:00Z" w16du:dateUtc="2025-02-06T07:37:00Z"/>
          <w:rFonts w:ascii="Verdana" w:hAnsi="Verdana" w:cs="Calibri"/>
          <w:b/>
          <w:bCs/>
          <w:color w:val="4472C4" w:themeColor="accent1"/>
          <w:sz w:val="20"/>
          <w:szCs w:val="20"/>
        </w:rPr>
      </w:pPr>
      <w:r w:rsidRPr="000C3F88">
        <w:rPr>
          <w:rFonts w:ascii="Verdana" w:hAnsi="Verdana" w:cs="Calibri"/>
          <w:b/>
          <w:bCs/>
          <w:color w:val="4472C4" w:themeColor="accent1"/>
          <w:sz w:val="20"/>
          <w:szCs w:val="20"/>
        </w:rPr>
        <w:lastRenderedPageBreak/>
        <w:t>6.1.1.8.  dokumentai, nurodyti 7 priede „Pasiūlymo vertinimo kriterijai ir sąlygos“.</w:t>
      </w:r>
    </w:p>
    <w:p w14:paraId="0788379C" w14:textId="77777777" w:rsidR="001E6578" w:rsidRDefault="001E6578" w:rsidP="000C3F88">
      <w:pPr>
        <w:spacing w:after="0" w:line="240" w:lineRule="auto"/>
        <w:ind w:firstLine="709"/>
        <w:jc w:val="both"/>
        <w:rPr>
          <w:ins w:id="19" w:author="Vilma Rozenbergaitė" w:date="2025-02-06T09:37:00Z" w16du:dateUtc="2025-02-06T07:37:00Z"/>
          <w:rFonts w:ascii="Verdana" w:hAnsi="Verdana" w:cs="Calibri"/>
          <w:b/>
          <w:bCs/>
          <w:color w:val="4472C4" w:themeColor="accent1"/>
          <w:sz w:val="20"/>
          <w:szCs w:val="20"/>
        </w:rPr>
      </w:pPr>
    </w:p>
    <w:p w14:paraId="633D58C5" w14:textId="77777777" w:rsidR="001E6578" w:rsidRPr="000C3F88" w:rsidRDefault="001E6578" w:rsidP="000C3F88">
      <w:pPr>
        <w:spacing w:after="0" w:line="240" w:lineRule="auto"/>
        <w:ind w:firstLine="709"/>
        <w:jc w:val="both"/>
        <w:rPr>
          <w:rFonts w:ascii="Verdana" w:hAnsi="Verdana" w:cs="Calibri"/>
          <w:b/>
          <w:bCs/>
          <w:color w:val="4472C4" w:themeColor="accent1"/>
          <w:sz w:val="20"/>
          <w:szCs w:val="20"/>
        </w:rPr>
      </w:pPr>
    </w:p>
    <w:p w14:paraId="04D0D526" w14:textId="77777777" w:rsidR="000C3F88" w:rsidRPr="000C3F88" w:rsidRDefault="000C3F88" w:rsidP="000C3F88">
      <w:pPr>
        <w:pStyle w:val="Sraopastraipa"/>
        <w:spacing w:after="0" w:line="20" w:lineRule="atLeast"/>
        <w:ind w:left="0" w:firstLine="709"/>
        <w:jc w:val="both"/>
        <w:rPr>
          <w:rFonts w:ascii="Verdana" w:hAnsi="Verdana"/>
          <w:color w:val="4472C4" w:themeColor="accent1"/>
          <w:sz w:val="20"/>
          <w:szCs w:val="20"/>
        </w:rPr>
      </w:pPr>
      <w:r w:rsidRPr="000C3F88">
        <w:rPr>
          <w:rFonts w:ascii="Verdana" w:hAnsi="Verdana" w:cstheme="minorHAnsi"/>
          <w:bCs/>
          <w:color w:val="4472C4" w:themeColor="accent1"/>
          <w:sz w:val="20"/>
          <w:szCs w:val="20"/>
        </w:rPr>
        <w:t>6.1.2.</w:t>
      </w:r>
      <w:r w:rsidRPr="000C3F88">
        <w:rPr>
          <w:rFonts w:ascii="Verdana" w:hAnsi="Verdana" w:cstheme="minorHAnsi"/>
          <w:b/>
          <w:color w:val="4472C4" w:themeColor="accent1"/>
          <w:sz w:val="20"/>
          <w:szCs w:val="20"/>
        </w:rPr>
        <w:t xml:space="preserve"> Antrąjį voką sudaro CVP IS pasiūlymo lango „Finansinis“ skiltyje prisegti dokumentai ir nurodyta informacija:</w:t>
      </w:r>
    </w:p>
    <w:p w14:paraId="5A8DCD2C" w14:textId="30B586E9" w:rsidR="000C3F88" w:rsidRPr="000C3F88" w:rsidRDefault="000C3F88" w:rsidP="000C3F88">
      <w:pPr>
        <w:pStyle w:val="Sraopastraipa"/>
        <w:spacing w:after="0" w:line="20" w:lineRule="atLeast"/>
        <w:ind w:left="0" w:firstLine="709"/>
        <w:jc w:val="both"/>
        <w:rPr>
          <w:rFonts w:ascii="Verdana" w:hAnsi="Verdana" w:cstheme="minorHAnsi"/>
          <w:b/>
          <w:color w:val="4472C4" w:themeColor="accent1"/>
          <w:sz w:val="20"/>
          <w:szCs w:val="20"/>
        </w:rPr>
      </w:pPr>
      <w:r w:rsidRPr="000C3F88">
        <w:rPr>
          <w:rFonts w:ascii="Verdana" w:hAnsi="Verdana" w:cstheme="minorHAnsi"/>
          <w:bCs/>
          <w:color w:val="4472C4" w:themeColor="accent1"/>
          <w:sz w:val="20"/>
          <w:szCs w:val="20"/>
        </w:rPr>
        <w:t>6.1.2.1.</w:t>
      </w:r>
      <w:r w:rsidRPr="000C3F88">
        <w:rPr>
          <w:rFonts w:ascii="Verdana" w:hAnsi="Verdana" w:cstheme="minorHAnsi"/>
          <w:b/>
          <w:color w:val="4472C4" w:themeColor="accent1"/>
          <w:sz w:val="20"/>
          <w:szCs w:val="20"/>
        </w:rPr>
        <w:t xml:space="preserve"> </w:t>
      </w:r>
      <w:r w:rsidRPr="000C3F88">
        <w:rPr>
          <w:rFonts w:ascii="Verdana" w:hAnsi="Verdana" w:cs="Calibri"/>
          <w:color w:val="4472C4" w:themeColor="accent1"/>
          <w:sz w:val="20"/>
          <w:szCs w:val="20"/>
        </w:rPr>
        <w:t>užpildyta ir pasirašyta pasiūlymo formos B dalis, pateiktos specialiųjų pirkimo sąlygų 6 priede, kurioje įrašoma pasiūlymo kaina;</w:t>
      </w:r>
    </w:p>
    <w:p w14:paraId="0D04FDEF" w14:textId="3AE571C7" w:rsidR="000C3F88" w:rsidRPr="000C3F88" w:rsidRDefault="000C3F88" w:rsidP="000C3F88">
      <w:pPr>
        <w:shd w:val="clear" w:color="auto" w:fill="FFFFFF"/>
        <w:spacing w:after="0" w:line="240" w:lineRule="auto"/>
        <w:ind w:firstLine="709"/>
        <w:jc w:val="both"/>
        <w:rPr>
          <w:rFonts w:ascii="Verdana" w:hAnsi="Verdana" w:cs="Calibri"/>
          <w:color w:val="4472C4" w:themeColor="accent1"/>
          <w:sz w:val="20"/>
          <w:szCs w:val="20"/>
        </w:rPr>
      </w:pPr>
      <w:r w:rsidRPr="000C3F88">
        <w:rPr>
          <w:rFonts w:ascii="Verdana" w:hAnsi="Verdana" w:cs="Calibri"/>
          <w:color w:val="4472C4" w:themeColor="accent1"/>
          <w:sz w:val="20"/>
          <w:szCs w:val="20"/>
        </w:rPr>
        <w:t>6.1.2.2. dokumentas, patvirtinantis, kad asmuo, kuris pasirašė pasiūlymą (jei jis ne tiekėjo vadovas), turėjo teisę jį pasirašyti.</w:t>
      </w:r>
    </w:p>
    <w:p w14:paraId="5083FD96" w14:textId="77777777" w:rsidR="000C3F88" w:rsidRDefault="000C3F88" w:rsidP="000C3F88">
      <w:pPr>
        <w:spacing w:after="0" w:line="20" w:lineRule="atLeast"/>
        <w:ind w:firstLine="567"/>
        <w:jc w:val="both"/>
        <w:rPr>
          <w:rFonts w:ascii="Verdana" w:hAnsi="Verdana" w:cs="Calibri"/>
        </w:rPr>
      </w:pPr>
    </w:p>
    <w:p w14:paraId="479B3B42" w14:textId="078F8C62" w:rsidR="00FD03FA" w:rsidRPr="00576A7A" w:rsidRDefault="00C7179F" w:rsidP="00104B1A">
      <w:pPr>
        <w:spacing w:after="0" w:line="240" w:lineRule="auto"/>
        <w:ind w:firstLine="567"/>
        <w:jc w:val="both"/>
        <w:rPr>
          <w:rFonts w:ascii="Verdana" w:hAnsi="Verdana"/>
          <w:sz w:val="20"/>
          <w:szCs w:val="20"/>
          <w:u w:val="single"/>
        </w:rPr>
      </w:pPr>
      <w:r w:rsidRPr="00576A7A">
        <w:rPr>
          <w:rFonts w:ascii="Verdana" w:hAnsi="Verdana" w:cstheme="minorHAnsi"/>
          <w:sz w:val="20"/>
          <w:szCs w:val="20"/>
        </w:rPr>
        <w:t>6.2</w:t>
      </w:r>
      <w:r w:rsidR="00EE3480" w:rsidRPr="00576A7A">
        <w:rPr>
          <w:rFonts w:ascii="Verdana" w:hAnsi="Verdana" w:cstheme="minorHAnsi"/>
          <w:sz w:val="20"/>
          <w:szCs w:val="20"/>
        </w:rPr>
        <w:t>.</w:t>
      </w:r>
      <w:r w:rsidR="001F028E" w:rsidRPr="00576A7A">
        <w:rPr>
          <w:rFonts w:ascii="Verdana" w:eastAsia="Calibri" w:hAnsi="Verdana" w:cstheme="minorHAnsi"/>
          <w:sz w:val="20"/>
          <w:szCs w:val="20"/>
        </w:rPr>
        <w:t xml:space="preserve"> </w:t>
      </w:r>
      <w:r w:rsidR="00BD41D7" w:rsidRPr="00576A7A">
        <w:rPr>
          <w:rFonts w:ascii="Verdana" w:eastAsia="Calibri" w:hAnsi="Verdana" w:cstheme="minorHAnsi"/>
          <w:sz w:val="20"/>
          <w:szCs w:val="20"/>
        </w:rPr>
        <w:t>P</w:t>
      </w:r>
      <w:r w:rsidR="00FD03FA" w:rsidRPr="00576A7A">
        <w:rPr>
          <w:rFonts w:ascii="Verdana" w:eastAsia="Calibri" w:hAnsi="Verdana" w:cstheme="minorHAnsi"/>
          <w:sz w:val="20"/>
          <w:szCs w:val="20"/>
        </w:rPr>
        <w:t xml:space="preserve">asiūlymas gali būti pasirašytas </w:t>
      </w:r>
      <w:r w:rsidR="00DD138F" w:rsidRPr="00576A7A">
        <w:rPr>
          <w:rFonts w:ascii="Verdana" w:eastAsia="Calibri" w:hAnsi="Verdana" w:cstheme="minorHAnsi"/>
          <w:sz w:val="20"/>
          <w:szCs w:val="20"/>
        </w:rPr>
        <w:t xml:space="preserve">fiziniu parašu arba </w:t>
      </w:r>
      <w:r w:rsidR="00FD03FA" w:rsidRPr="00576A7A">
        <w:rPr>
          <w:rFonts w:ascii="Verdana" w:eastAsia="Calibri" w:hAnsi="Verdana" w:cstheme="minorHAnsi"/>
          <w:sz w:val="20"/>
          <w:szCs w:val="20"/>
        </w:rPr>
        <w:t>kvalifikuotu elektroniniu parašu. Jeigu tiekėjas dokumentus tvirtina naudodamas elektroninį,</w:t>
      </w:r>
      <w:r w:rsidR="00FD03FA" w:rsidRPr="00576A7A">
        <w:rPr>
          <w:rFonts w:ascii="Verdana" w:eastAsia="Calibri" w:hAnsi="Verdana"/>
          <w:sz w:val="20"/>
          <w:szCs w:val="20"/>
        </w:rPr>
        <w:t xml:space="preserve"> o ne fizinį parašą, elektroninis parašas turi atitikti VPĮ 22 straipsnio 11 dalies 2 ir 3 punktuose nustatytus reikalavimus. </w:t>
      </w:r>
      <w:r w:rsidR="00FD03FA" w:rsidRPr="00576A7A">
        <w:rPr>
          <w:rFonts w:ascii="Verdana" w:hAnsi="Verdana"/>
          <w:sz w:val="20"/>
          <w:szCs w:val="20"/>
        </w:rPr>
        <w:t>Perkančiajai organizacijai kilus abejonių dėl dokumentų tikrumo, ji turi teisę reikalauti pateikti dokumentų originalus.</w:t>
      </w:r>
      <w:r w:rsidR="00FD03FA" w:rsidRPr="00576A7A">
        <w:rPr>
          <w:rFonts w:ascii="Verdana" w:eastAsia="Calibri" w:hAnsi="Verdana"/>
          <w:sz w:val="20"/>
          <w:szCs w:val="20"/>
        </w:rPr>
        <w:t xml:space="preserve"> Gali būti:</w:t>
      </w:r>
    </w:p>
    <w:p w14:paraId="293D3908" w14:textId="1DF5A18C" w:rsidR="00FD03FA" w:rsidRPr="00576A7A" w:rsidRDefault="00C7179F" w:rsidP="00104B1A">
      <w:pPr>
        <w:pStyle w:val="Sraopastraipa"/>
        <w:spacing w:after="0" w:line="240" w:lineRule="auto"/>
        <w:ind w:left="0" w:firstLine="567"/>
        <w:jc w:val="both"/>
        <w:rPr>
          <w:rFonts w:ascii="Verdana" w:hAnsi="Verdana" w:cstheme="minorHAnsi"/>
          <w:bCs/>
          <w:iCs/>
          <w:sz w:val="20"/>
          <w:szCs w:val="20"/>
          <w:u w:val="single"/>
        </w:rPr>
      </w:pPr>
      <w:r w:rsidRPr="00576A7A">
        <w:rPr>
          <w:rFonts w:ascii="Verdana" w:eastAsia="Calibri" w:hAnsi="Verdana" w:cstheme="minorHAnsi"/>
          <w:bCs/>
          <w:iCs/>
          <w:sz w:val="20"/>
          <w:szCs w:val="20"/>
        </w:rPr>
        <w:t>6</w:t>
      </w:r>
      <w:r w:rsidR="00390B20" w:rsidRPr="00576A7A">
        <w:rPr>
          <w:rFonts w:ascii="Verdana" w:eastAsia="Calibri" w:hAnsi="Verdana" w:cstheme="minorHAnsi"/>
          <w:bCs/>
          <w:iCs/>
          <w:sz w:val="20"/>
          <w:szCs w:val="20"/>
        </w:rPr>
        <w:t>.</w:t>
      </w:r>
      <w:r w:rsidRPr="00576A7A">
        <w:rPr>
          <w:rFonts w:ascii="Verdana" w:eastAsia="Calibri" w:hAnsi="Verdana" w:cstheme="minorHAnsi"/>
          <w:bCs/>
          <w:iCs/>
          <w:sz w:val="20"/>
          <w:szCs w:val="20"/>
        </w:rPr>
        <w:t>2</w:t>
      </w:r>
      <w:r w:rsidR="00390B20" w:rsidRPr="00576A7A">
        <w:rPr>
          <w:rFonts w:ascii="Verdana" w:eastAsia="Calibri" w:hAnsi="Verdana" w:cstheme="minorHAnsi"/>
          <w:bCs/>
          <w:iCs/>
          <w:sz w:val="20"/>
          <w:szCs w:val="20"/>
        </w:rPr>
        <w:t>.</w:t>
      </w:r>
      <w:r w:rsidR="00EE3480" w:rsidRPr="00576A7A">
        <w:rPr>
          <w:rFonts w:ascii="Verdana" w:eastAsia="Calibri" w:hAnsi="Verdana" w:cstheme="minorHAnsi"/>
          <w:bCs/>
          <w:iCs/>
          <w:sz w:val="20"/>
          <w:szCs w:val="20"/>
        </w:rPr>
        <w:t>1</w:t>
      </w:r>
      <w:r w:rsidR="00FD03FA" w:rsidRPr="00576A7A">
        <w:rPr>
          <w:rFonts w:ascii="Verdana" w:eastAsia="Calibri" w:hAnsi="Verdana" w:cstheme="minorHAnsi"/>
          <w:bCs/>
          <w:iCs/>
          <w:sz w:val="20"/>
          <w:szCs w:val="20"/>
        </w:rPr>
        <w:t xml:space="preserve"> pateikiami kvalifikuotu elektroniniu parašu pasirašyti elektroninėmis priemonėmis suformuoti dokumentai;</w:t>
      </w:r>
    </w:p>
    <w:p w14:paraId="311D42C8" w14:textId="6D779720" w:rsidR="00197943" w:rsidRPr="00576A7A" w:rsidRDefault="00FD03FA" w:rsidP="00104B1A">
      <w:pPr>
        <w:pStyle w:val="Sraopastraipa"/>
        <w:numPr>
          <w:ilvl w:val="2"/>
          <w:numId w:val="66"/>
        </w:numPr>
        <w:tabs>
          <w:tab w:val="left" w:pos="1276"/>
        </w:tabs>
        <w:spacing w:after="0" w:line="240" w:lineRule="auto"/>
        <w:ind w:left="0" w:firstLine="567"/>
        <w:jc w:val="both"/>
        <w:rPr>
          <w:rFonts w:ascii="Verdana" w:eastAsiaTheme="minorHAnsi" w:hAnsi="Verdana"/>
          <w:bCs/>
          <w:sz w:val="20"/>
          <w:szCs w:val="20"/>
        </w:rPr>
      </w:pPr>
      <w:r w:rsidRPr="00576A7A">
        <w:rPr>
          <w:rFonts w:ascii="Verdana" w:eastAsia="Calibri" w:hAnsi="Verdana" w:cstheme="minorHAnsi"/>
          <w:bCs/>
          <w:iCs/>
          <w:sz w:val="20"/>
          <w:szCs w:val="20"/>
        </w:rPr>
        <w:t>skaitmeninės dokumentų kopijos (</w:t>
      </w:r>
      <w:r w:rsidRPr="00576A7A">
        <w:rPr>
          <w:rFonts w:ascii="Verdana" w:eastAsia="Calibri" w:hAnsi="Verdana" w:cstheme="minorHAnsi"/>
          <w:iCs/>
          <w:sz w:val="20"/>
          <w:szCs w:val="20"/>
        </w:rPr>
        <w:t>fiziniu parašu tvirtinami dokumentai turi būti pateikiami pasirašyti ir nuskenuoti)</w:t>
      </w:r>
      <w:r w:rsidRPr="00576A7A">
        <w:rPr>
          <w:rFonts w:ascii="Verdana" w:eastAsia="Calibri" w:hAnsi="Verdana" w:cstheme="minorHAnsi"/>
          <w:bCs/>
          <w:iCs/>
          <w:sz w:val="20"/>
          <w:szCs w:val="20"/>
        </w:rPr>
        <w:t>.</w:t>
      </w:r>
    </w:p>
    <w:p w14:paraId="6602056D" w14:textId="0B6ABC03" w:rsidR="0096678C" w:rsidRPr="00576A7A" w:rsidRDefault="0099696F" w:rsidP="00104B1A">
      <w:pPr>
        <w:pStyle w:val="Sraopastraipa"/>
        <w:numPr>
          <w:ilvl w:val="1"/>
          <w:numId w:val="66"/>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P</w:t>
      </w:r>
      <w:r w:rsidR="0048587E" w:rsidRPr="00576A7A">
        <w:rPr>
          <w:rFonts w:ascii="Verdana" w:hAnsi="Verdana"/>
          <w:sz w:val="20"/>
          <w:szCs w:val="20"/>
        </w:rPr>
        <w:t>asiūlymas turi būti parengtas</w:t>
      </w:r>
      <w:r w:rsidR="00EE44B0" w:rsidRPr="00576A7A">
        <w:rPr>
          <w:rFonts w:ascii="Verdana" w:hAnsi="Verdana"/>
          <w:sz w:val="20"/>
          <w:szCs w:val="20"/>
        </w:rPr>
        <w:t xml:space="preserve">, </w:t>
      </w:r>
      <w:r w:rsidR="0048587E" w:rsidRPr="00576A7A">
        <w:rPr>
          <w:rFonts w:ascii="Verdana" w:hAnsi="Verdana"/>
          <w:sz w:val="20"/>
          <w:szCs w:val="20"/>
        </w:rPr>
        <w:t>lietuvių kalba</w:t>
      </w:r>
      <w:r w:rsidR="00D17972" w:rsidRPr="00576A7A">
        <w:rPr>
          <w:rFonts w:ascii="Verdana" w:hAnsi="Verdana"/>
          <w:sz w:val="20"/>
          <w:szCs w:val="20"/>
        </w:rPr>
        <w:t>.</w:t>
      </w:r>
      <w:r w:rsidR="0048587E" w:rsidRPr="00576A7A">
        <w:rPr>
          <w:rFonts w:ascii="Verdana" w:hAnsi="Verdana"/>
          <w:sz w:val="20"/>
          <w:szCs w:val="20"/>
        </w:rPr>
        <w:t xml:space="preserve"> </w:t>
      </w:r>
      <w:r w:rsidR="00F17A1F" w:rsidRPr="00576A7A">
        <w:rPr>
          <w:rFonts w:ascii="Verdana" w:eastAsia="Arial" w:hAnsi="Verdana"/>
          <w:sz w:val="20"/>
          <w:szCs w:val="20"/>
        </w:rPr>
        <w:t>Jei kurie nors su pasiūlymu teikiami dokumentai parengti ne</w:t>
      </w:r>
      <w:r w:rsidR="001427AB" w:rsidRPr="00576A7A">
        <w:rPr>
          <w:rFonts w:ascii="Verdana" w:eastAsia="Arial" w:hAnsi="Verdana"/>
          <w:sz w:val="20"/>
          <w:szCs w:val="20"/>
        </w:rPr>
        <w:t xml:space="preserve"> ta kalba, kuria</w:t>
      </w:r>
      <w:r w:rsidR="00F17A1F" w:rsidRPr="00576A7A">
        <w:rPr>
          <w:rFonts w:ascii="Verdana" w:eastAsia="Arial" w:hAnsi="Verdana"/>
          <w:sz w:val="20"/>
          <w:szCs w:val="20"/>
        </w:rPr>
        <w:t xml:space="preserve"> </w:t>
      </w:r>
      <w:r w:rsidR="0BCA4ED4" w:rsidRPr="00576A7A">
        <w:rPr>
          <w:rFonts w:ascii="Verdana" w:eastAsia="Arial" w:hAnsi="Verdana"/>
          <w:sz w:val="20"/>
          <w:szCs w:val="20"/>
        </w:rPr>
        <w:t>reikalaujama</w:t>
      </w:r>
      <w:r w:rsidR="001427AB" w:rsidRPr="00576A7A">
        <w:rPr>
          <w:rFonts w:ascii="Verdana" w:eastAsia="Arial" w:hAnsi="Verdana"/>
          <w:sz w:val="20"/>
          <w:szCs w:val="20"/>
        </w:rPr>
        <w:t xml:space="preserve">, </w:t>
      </w:r>
      <w:r w:rsidR="003F1D78" w:rsidRPr="00576A7A">
        <w:rPr>
          <w:rFonts w:ascii="Verdana" w:eastAsia="Arial" w:hAnsi="Verdana"/>
          <w:sz w:val="20"/>
          <w:szCs w:val="20"/>
        </w:rPr>
        <w:t xml:space="preserve">turi būti pateiktas tikslus vertimas į </w:t>
      </w:r>
      <w:r w:rsidR="40DC6EFC" w:rsidRPr="00576A7A">
        <w:rPr>
          <w:rFonts w:ascii="Verdana" w:eastAsia="Arial" w:hAnsi="Verdana"/>
          <w:sz w:val="20"/>
          <w:szCs w:val="20"/>
        </w:rPr>
        <w:t>reikalaujamą</w:t>
      </w:r>
      <w:r w:rsidR="001427AB" w:rsidRPr="00576A7A">
        <w:rPr>
          <w:rFonts w:ascii="Verdana" w:eastAsia="Arial" w:hAnsi="Verdana"/>
          <w:sz w:val="20"/>
          <w:szCs w:val="20"/>
        </w:rPr>
        <w:t xml:space="preserve"> </w:t>
      </w:r>
      <w:r w:rsidR="00141BF1" w:rsidRPr="00576A7A">
        <w:rPr>
          <w:rFonts w:ascii="Verdana" w:eastAsia="Arial" w:hAnsi="Verdana"/>
          <w:sz w:val="20"/>
          <w:szCs w:val="20"/>
        </w:rPr>
        <w:t>kalbą</w:t>
      </w:r>
      <w:r w:rsidR="00F17A1F" w:rsidRPr="00576A7A">
        <w:rPr>
          <w:rFonts w:ascii="Verdana" w:eastAsia="Arial" w:hAnsi="Verdana"/>
          <w:sz w:val="20"/>
          <w:szCs w:val="20"/>
        </w:rPr>
        <w:t xml:space="preserve">. </w:t>
      </w:r>
      <w:r w:rsidR="0085364E" w:rsidRPr="00576A7A">
        <w:rPr>
          <w:rFonts w:ascii="Verdana" w:hAnsi="Verdana"/>
          <w:sz w:val="20"/>
          <w:szCs w:val="20"/>
        </w:rPr>
        <w:t>Perkančiajai organizacijai turint įtarimų</w:t>
      </w:r>
      <w:r w:rsidR="0048587E" w:rsidRPr="00576A7A">
        <w:rPr>
          <w:rFonts w:ascii="Verdana" w:hAnsi="Verdana"/>
          <w:sz w:val="20"/>
          <w:szCs w:val="20"/>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6F5C340F" w:rsidR="00380B99" w:rsidRPr="00360163" w:rsidRDefault="008D03B2" w:rsidP="00104B1A">
      <w:pPr>
        <w:pStyle w:val="Sraopastraipa"/>
        <w:numPr>
          <w:ilvl w:val="1"/>
          <w:numId w:val="66"/>
        </w:numPr>
        <w:tabs>
          <w:tab w:val="left" w:pos="993"/>
        </w:tabs>
        <w:spacing w:after="0" w:line="240" w:lineRule="auto"/>
        <w:ind w:left="0" w:firstLine="567"/>
        <w:jc w:val="both"/>
        <w:rPr>
          <w:rFonts w:ascii="Verdana" w:hAnsi="Verdana" w:cstheme="minorHAnsi"/>
          <w:sz w:val="20"/>
          <w:szCs w:val="20"/>
        </w:rPr>
      </w:pPr>
      <w:r w:rsidRPr="00576A7A">
        <w:rPr>
          <w:rFonts w:ascii="Verdana" w:eastAsia="Arial" w:hAnsi="Verdana"/>
          <w:sz w:val="20"/>
          <w:szCs w:val="20"/>
        </w:rPr>
        <w:t xml:space="preserve">Bendra </w:t>
      </w:r>
      <w:r w:rsidR="00BA6AB3" w:rsidRPr="00576A7A">
        <w:rPr>
          <w:rFonts w:ascii="Verdana" w:eastAsia="Arial" w:hAnsi="Verdana"/>
          <w:sz w:val="20"/>
          <w:szCs w:val="20"/>
        </w:rPr>
        <w:t>p</w:t>
      </w:r>
      <w:r w:rsidRPr="00576A7A">
        <w:rPr>
          <w:rFonts w:ascii="Verdana" w:eastAsia="Arial" w:hAnsi="Verdana"/>
          <w:sz w:val="20"/>
          <w:szCs w:val="20"/>
        </w:rPr>
        <w:t>asiūlymo kaina</w:t>
      </w:r>
      <w:r w:rsidR="00D247A7" w:rsidRPr="00576A7A">
        <w:rPr>
          <w:rFonts w:ascii="Verdana" w:eastAsia="Arial" w:hAnsi="Verdana"/>
          <w:sz w:val="20"/>
          <w:szCs w:val="20"/>
        </w:rPr>
        <w:t xml:space="preserve"> </w:t>
      </w:r>
      <w:r w:rsidR="008D3752" w:rsidRPr="00576A7A">
        <w:rPr>
          <w:rFonts w:ascii="Verdana" w:eastAsia="Arial" w:hAnsi="Verdana"/>
          <w:sz w:val="20"/>
          <w:szCs w:val="20"/>
        </w:rPr>
        <w:t>(</w:t>
      </w:r>
      <w:r w:rsidR="00D247A7" w:rsidRPr="00576A7A">
        <w:rPr>
          <w:rFonts w:ascii="Verdana" w:eastAsia="Arial" w:hAnsi="Verdana"/>
          <w:sz w:val="20"/>
          <w:szCs w:val="20"/>
        </w:rPr>
        <w:t>sąnaudos</w:t>
      </w:r>
      <w:r w:rsidR="008D3752" w:rsidRPr="00576A7A">
        <w:rPr>
          <w:rFonts w:ascii="Verdana" w:eastAsia="Arial" w:hAnsi="Verdana"/>
          <w:sz w:val="20"/>
          <w:szCs w:val="20"/>
        </w:rPr>
        <w:t>)</w:t>
      </w:r>
      <w:r w:rsidR="00D247A7" w:rsidRPr="00576A7A">
        <w:rPr>
          <w:rFonts w:ascii="Verdana" w:eastAsia="Arial" w:hAnsi="Verdana"/>
          <w:sz w:val="20"/>
          <w:szCs w:val="20"/>
        </w:rPr>
        <w:t xml:space="preserve"> </w:t>
      </w:r>
      <w:r w:rsidR="008D3752" w:rsidRPr="00576A7A">
        <w:rPr>
          <w:rFonts w:ascii="Verdana" w:eastAsia="Arial" w:hAnsi="Verdana"/>
          <w:sz w:val="20"/>
          <w:szCs w:val="20"/>
        </w:rPr>
        <w:t xml:space="preserve">su PVM </w:t>
      </w:r>
      <w:r w:rsidR="000B049C" w:rsidRPr="00576A7A">
        <w:rPr>
          <w:rFonts w:ascii="Verdana" w:eastAsia="Arial" w:hAnsi="Verdana"/>
          <w:sz w:val="20"/>
          <w:szCs w:val="20"/>
        </w:rPr>
        <w:t xml:space="preserve"> turi būti nurodoma </w:t>
      </w:r>
      <w:r w:rsidR="00D247A7" w:rsidRPr="00576A7A">
        <w:rPr>
          <w:rFonts w:ascii="Verdana" w:eastAsia="Arial" w:hAnsi="Verdana"/>
          <w:sz w:val="20"/>
          <w:szCs w:val="20"/>
        </w:rPr>
        <w:t xml:space="preserve">dviejų skaičių po kablelio tikslumu. </w:t>
      </w:r>
      <w:r w:rsidR="00B75F6D" w:rsidRPr="00576A7A">
        <w:rPr>
          <w:rFonts w:ascii="Verdana" w:eastAsia="Arial" w:hAnsi="Verdana" w:cstheme="minorHAnsi"/>
          <w:sz w:val="20"/>
          <w:szCs w:val="20"/>
        </w:rPr>
        <w:t xml:space="preserve">Šią kainą sudarančios kainos sudedamosios dalys ar įkainiai gali būti išreikštos neribojant skaičių po kablelio </w:t>
      </w:r>
      <w:r w:rsidR="00B75F6D" w:rsidRPr="00360163">
        <w:rPr>
          <w:rFonts w:ascii="Verdana" w:eastAsia="Arial" w:hAnsi="Verdana" w:cstheme="minorHAnsi"/>
          <w:sz w:val="20"/>
          <w:szCs w:val="20"/>
        </w:rPr>
        <w:t>kiekio</w:t>
      </w:r>
      <w:r w:rsidR="00B75F6D" w:rsidRPr="00360163">
        <w:rPr>
          <w:rFonts w:ascii="Verdana" w:eastAsia="Arial" w:hAnsi="Verdana" w:cs="Arial"/>
          <w:sz w:val="20"/>
          <w:szCs w:val="20"/>
        </w:rPr>
        <w:t xml:space="preserve">. </w:t>
      </w:r>
    </w:p>
    <w:p w14:paraId="22059CDA" w14:textId="115FFCF1" w:rsidR="003A0EC0" w:rsidRPr="00360163" w:rsidRDefault="003A0EC0" w:rsidP="00104B1A">
      <w:pPr>
        <w:pStyle w:val="Sraopastraipa"/>
        <w:numPr>
          <w:ilvl w:val="1"/>
          <w:numId w:val="66"/>
        </w:numPr>
        <w:tabs>
          <w:tab w:val="left" w:pos="993"/>
        </w:tabs>
        <w:spacing w:after="0" w:line="240" w:lineRule="auto"/>
        <w:ind w:left="0" w:firstLine="567"/>
        <w:jc w:val="both"/>
        <w:rPr>
          <w:rFonts w:ascii="Verdana" w:hAnsi="Verdana" w:cstheme="minorHAnsi"/>
          <w:sz w:val="20"/>
          <w:szCs w:val="20"/>
        </w:rPr>
      </w:pPr>
      <w:r w:rsidRPr="00360163">
        <w:rPr>
          <w:rFonts w:ascii="Verdana" w:eastAsia="Arial" w:hAnsi="Verdana"/>
          <w:sz w:val="20"/>
          <w:szCs w:val="20"/>
        </w:rPr>
        <w:t xml:space="preserve">Tiekėjų </w:t>
      </w:r>
      <w:r w:rsidR="00A217B2" w:rsidRPr="00360163">
        <w:rPr>
          <w:rFonts w:ascii="Verdana" w:eastAsia="Arial" w:hAnsi="Verdana"/>
          <w:sz w:val="20"/>
          <w:szCs w:val="20"/>
        </w:rPr>
        <w:t>p</w:t>
      </w:r>
      <w:r w:rsidRPr="00360163">
        <w:rPr>
          <w:rFonts w:ascii="Verdana" w:eastAsia="Arial" w:hAnsi="Verdana"/>
          <w:sz w:val="20"/>
          <w:szCs w:val="20"/>
        </w:rPr>
        <w:t xml:space="preserve">asiūlymuose nurodytos kainos bus vertinamos </w:t>
      </w:r>
      <w:r w:rsidRPr="00360163">
        <w:rPr>
          <w:rFonts w:ascii="Verdana" w:hAnsi="Verdana"/>
          <w:sz w:val="20"/>
          <w:szCs w:val="20"/>
        </w:rPr>
        <w:t>ir lyginamos su visais mokesčiais, įskaitant PVM</w:t>
      </w:r>
      <w:r w:rsidR="006E3394" w:rsidRPr="00360163">
        <w:rPr>
          <w:rFonts w:ascii="Verdana" w:hAnsi="Verdana"/>
          <w:sz w:val="20"/>
          <w:szCs w:val="20"/>
        </w:rPr>
        <w:t>.</w:t>
      </w:r>
      <w:r w:rsidRPr="00360163">
        <w:rPr>
          <w:rFonts w:ascii="Verdana" w:hAnsi="Verdana"/>
          <w:sz w:val="20"/>
          <w:szCs w:val="20"/>
        </w:rPr>
        <w:t xml:space="preserve"> </w:t>
      </w:r>
    </w:p>
    <w:p w14:paraId="07C837CE" w14:textId="77777777" w:rsidR="00104B1A" w:rsidRPr="00576A7A" w:rsidRDefault="00104B1A" w:rsidP="00104B1A">
      <w:pPr>
        <w:pStyle w:val="Sraopastraipa"/>
        <w:tabs>
          <w:tab w:val="left" w:pos="993"/>
        </w:tabs>
        <w:spacing w:after="0" w:line="240" w:lineRule="auto"/>
        <w:ind w:left="567"/>
        <w:jc w:val="both"/>
        <w:rPr>
          <w:rFonts w:ascii="Verdana" w:hAnsi="Verdana" w:cstheme="minorHAnsi"/>
        </w:rPr>
      </w:pPr>
    </w:p>
    <w:p w14:paraId="7A15AE0A" w14:textId="70E9AA9F" w:rsidR="00EE1C85" w:rsidRPr="00360163" w:rsidRDefault="00EE1C85" w:rsidP="00104B1A">
      <w:pPr>
        <w:pStyle w:val="Antrat1"/>
        <w:numPr>
          <w:ilvl w:val="0"/>
          <w:numId w:val="66"/>
        </w:numPr>
        <w:tabs>
          <w:tab w:val="left" w:pos="709"/>
        </w:tabs>
        <w:spacing w:before="0" w:after="0"/>
        <w:rPr>
          <w:rFonts w:ascii="Verdana" w:hAnsi="Verdana" w:cstheme="minorHAnsi"/>
          <w:color w:val="auto"/>
          <w:sz w:val="32"/>
          <w:szCs w:val="32"/>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26333934"/>
      <w:bookmarkEnd w:id="20"/>
      <w:bookmarkEnd w:id="21"/>
      <w:bookmarkEnd w:id="22"/>
      <w:bookmarkEnd w:id="23"/>
      <w:bookmarkEnd w:id="24"/>
      <w:r w:rsidRPr="00360163">
        <w:rPr>
          <w:rFonts w:ascii="Verdana" w:hAnsi="Verdana" w:cstheme="minorHAnsi"/>
          <w:color w:val="auto"/>
          <w:sz w:val="32"/>
          <w:szCs w:val="32"/>
        </w:rPr>
        <w:t>Pasiūlymo galiojimo užtikrinimas</w:t>
      </w:r>
      <w:bookmarkEnd w:id="25"/>
      <w:bookmarkEnd w:id="26"/>
      <w:bookmarkEnd w:id="27"/>
    </w:p>
    <w:p w14:paraId="7F76038A" w14:textId="62A7B03F" w:rsidR="00B3055F" w:rsidRPr="00576A7A" w:rsidRDefault="00F315AE" w:rsidP="00104B1A">
      <w:pPr>
        <w:pStyle w:val="Sraopastraipa"/>
        <w:spacing w:after="0" w:line="240" w:lineRule="auto"/>
        <w:ind w:left="0" w:firstLine="567"/>
        <w:jc w:val="both"/>
        <w:rPr>
          <w:rFonts w:ascii="Verdana" w:hAnsi="Verdana"/>
        </w:rPr>
      </w:pPr>
      <w:r w:rsidRPr="00576A7A">
        <w:rPr>
          <w:rFonts w:ascii="Verdana" w:eastAsia="Calibri" w:hAnsi="Verdana"/>
          <w:sz w:val="20"/>
          <w:szCs w:val="20"/>
        </w:rPr>
        <w:t xml:space="preserve">7.1. </w:t>
      </w:r>
      <w:r w:rsidR="00A02FBA" w:rsidRPr="00576A7A">
        <w:rPr>
          <w:rFonts w:ascii="Verdana" w:eastAsia="Calibri" w:hAnsi="Verdana"/>
          <w:sz w:val="20"/>
          <w:szCs w:val="20"/>
        </w:rPr>
        <w:t>Perkančioji organizacija nereikalauja užtikrinti pasiūlymo galiojimą, tačiau tuo atveju, jei tiekėjas, kuris bus kviečiamas sudaryti Sutartį, atsisakys ją sudaryti, jis įsipareigoja, Perkančiajai organizacijai pareikalavus, sumokėti Perkančiajai organizacijai 10 proc. Pasiūlymo kainos EUR su PVM dydžio baudą bei padengti Perkančiosios organizacijos patirtus tiesioginius nuostolius, kiek jų nepadengia aukščiau nurodyta bauda. Tiesioginiais nuostoliais bus laikomas kainos skirtumas tarp Sutartį atsisakiusio pasirašyti tiekėjo Pasiūlymo kainos EUR su PVM ir kito tiekėjo, pasiūlymų eilėje esančio po atsisakiusio sudaryti sutartį tiekėjo, Pasiūlymo kainos EUR su PVM.</w:t>
      </w:r>
    </w:p>
    <w:p w14:paraId="2DFAEDA8" w14:textId="2AC24411" w:rsidR="00000B56" w:rsidRPr="00576A7A" w:rsidRDefault="00000B56" w:rsidP="00104B1A">
      <w:pPr>
        <w:spacing w:after="0"/>
        <w:rPr>
          <w:rFonts w:ascii="Verdana" w:hAnsi="Verdana" w:cstheme="minorHAnsi"/>
        </w:rPr>
      </w:pPr>
    </w:p>
    <w:p w14:paraId="7136C94B" w14:textId="6E03C3FE" w:rsidR="00040C0F" w:rsidRPr="00360163" w:rsidRDefault="00040C0F" w:rsidP="00104B1A">
      <w:pPr>
        <w:pStyle w:val="Antrat1"/>
        <w:numPr>
          <w:ilvl w:val="0"/>
          <w:numId w:val="66"/>
        </w:numPr>
        <w:tabs>
          <w:tab w:val="left" w:pos="709"/>
        </w:tabs>
        <w:spacing w:before="0" w:after="0" w:line="20" w:lineRule="atLeast"/>
        <w:contextualSpacing/>
        <w:rPr>
          <w:rFonts w:ascii="Verdana" w:hAnsi="Verdana" w:cstheme="minorHAnsi"/>
          <w:color w:val="auto"/>
          <w:sz w:val="32"/>
          <w:szCs w:val="32"/>
        </w:rPr>
      </w:pPr>
      <w:bookmarkStart w:id="28" w:name="_Ref39658218"/>
      <w:bookmarkStart w:id="29" w:name="_Ref39658226"/>
      <w:bookmarkStart w:id="30" w:name="_Ref39658248"/>
      <w:bookmarkStart w:id="31" w:name="_Ref39658251"/>
      <w:bookmarkStart w:id="32" w:name="_Toc126333935"/>
      <w:bookmarkStart w:id="33" w:name="_Ref39485250"/>
      <w:bookmarkStart w:id="34" w:name="_Ref39485258"/>
      <w:r w:rsidRPr="00360163">
        <w:rPr>
          <w:rFonts w:ascii="Verdana" w:hAnsi="Verdana" w:cstheme="minorHAnsi"/>
          <w:color w:val="auto"/>
          <w:sz w:val="32"/>
          <w:szCs w:val="32"/>
        </w:rPr>
        <w:t>Elektroninis aukcionas</w:t>
      </w:r>
      <w:bookmarkEnd w:id="28"/>
      <w:bookmarkEnd w:id="29"/>
      <w:bookmarkEnd w:id="30"/>
      <w:bookmarkEnd w:id="31"/>
      <w:bookmarkEnd w:id="32"/>
    </w:p>
    <w:p w14:paraId="0BFDB7B0" w14:textId="06D0D2E8" w:rsidR="00040C0F" w:rsidRPr="00360163" w:rsidRDefault="002827E4" w:rsidP="00104B1A">
      <w:pPr>
        <w:spacing w:after="0" w:line="240" w:lineRule="auto"/>
        <w:ind w:left="710"/>
        <w:rPr>
          <w:rFonts w:ascii="Verdana" w:hAnsi="Verdana" w:cstheme="minorHAnsi"/>
          <w:sz w:val="20"/>
          <w:szCs w:val="20"/>
        </w:rPr>
      </w:pPr>
      <w:r w:rsidRPr="00360163">
        <w:rPr>
          <w:rFonts w:ascii="Verdana" w:hAnsi="Verdana" w:cstheme="minorHAnsi"/>
          <w:sz w:val="20"/>
          <w:szCs w:val="20"/>
        </w:rPr>
        <w:t xml:space="preserve">8.1. </w:t>
      </w:r>
      <w:r w:rsidR="00040C0F" w:rsidRPr="00360163">
        <w:rPr>
          <w:rFonts w:ascii="Verdana" w:hAnsi="Verdana" w:cstheme="minorHAnsi"/>
          <w:sz w:val="20"/>
          <w:szCs w:val="20"/>
        </w:rPr>
        <w:t>Perkančioji organizacija pirkime netaikys elektroninio aukciono.</w:t>
      </w:r>
    </w:p>
    <w:p w14:paraId="076102D7" w14:textId="77777777" w:rsidR="005E7A94" w:rsidRPr="00576A7A" w:rsidRDefault="005E7A94" w:rsidP="00104B1A">
      <w:pPr>
        <w:spacing w:after="0" w:line="240" w:lineRule="auto"/>
        <w:ind w:left="710"/>
        <w:rPr>
          <w:rFonts w:ascii="Verdana" w:hAnsi="Verdana" w:cstheme="minorHAnsi"/>
        </w:rPr>
      </w:pPr>
    </w:p>
    <w:p w14:paraId="14CBD3AD" w14:textId="23B8A7AF" w:rsidR="009D0DC5" w:rsidRPr="00576A7A" w:rsidRDefault="00EA001C" w:rsidP="00104B1A">
      <w:pPr>
        <w:pStyle w:val="Antrat1"/>
        <w:numPr>
          <w:ilvl w:val="0"/>
          <w:numId w:val="66"/>
        </w:numPr>
        <w:tabs>
          <w:tab w:val="left" w:pos="709"/>
        </w:tabs>
        <w:spacing w:before="0" w:after="0" w:line="20" w:lineRule="atLeast"/>
        <w:contextualSpacing/>
        <w:rPr>
          <w:rFonts w:ascii="Verdana" w:hAnsi="Verdana" w:cstheme="minorHAnsi"/>
          <w:color w:val="auto"/>
        </w:rPr>
      </w:pPr>
      <w:bookmarkStart w:id="35" w:name="_Ref39667303"/>
      <w:bookmarkStart w:id="36" w:name="_Ref39667308"/>
      <w:bookmarkStart w:id="37" w:name="_Toc126333936"/>
      <w:r w:rsidRPr="00576A7A">
        <w:rPr>
          <w:rFonts w:ascii="Verdana" w:hAnsi="Verdana" w:cstheme="minorHAnsi"/>
          <w:color w:val="auto"/>
        </w:rPr>
        <w:t>P</w:t>
      </w:r>
      <w:r w:rsidR="00014A61" w:rsidRPr="00576A7A">
        <w:rPr>
          <w:rFonts w:ascii="Verdana" w:hAnsi="Verdana" w:cstheme="minorHAnsi"/>
          <w:color w:val="auto"/>
        </w:rPr>
        <w:t>asiūlymų vertinimas</w:t>
      </w:r>
      <w:bookmarkEnd w:id="33"/>
      <w:bookmarkEnd w:id="34"/>
      <w:bookmarkEnd w:id="35"/>
      <w:bookmarkEnd w:id="36"/>
      <w:bookmarkEnd w:id="37"/>
    </w:p>
    <w:p w14:paraId="4B9B743F" w14:textId="3CB283DB" w:rsidR="005C409C" w:rsidRPr="00576A7A" w:rsidRDefault="00576A7A" w:rsidP="00104B1A">
      <w:pPr>
        <w:tabs>
          <w:tab w:val="left" w:pos="993"/>
        </w:tabs>
        <w:spacing w:after="0" w:line="240" w:lineRule="auto"/>
        <w:ind w:firstLine="709"/>
        <w:jc w:val="both"/>
        <w:rPr>
          <w:rFonts w:ascii="Verdana" w:eastAsia="Calibri" w:hAnsi="Verdana"/>
          <w:sz w:val="20"/>
          <w:szCs w:val="20"/>
        </w:rPr>
      </w:pPr>
      <w:r w:rsidRPr="00576A7A">
        <w:rPr>
          <w:rFonts w:ascii="Verdana" w:eastAsia="Calibri" w:hAnsi="Verdana"/>
          <w:sz w:val="20"/>
          <w:szCs w:val="20"/>
        </w:rPr>
        <w:t xml:space="preserve">9.1. </w:t>
      </w:r>
      <w:r w:rsidR="005C409C" w:rsidRPr="00576A7A">
        <w:rPr>
          <w:rFonts w:ascii="Verdana" w:eastAsia="Calibri" w:hAnsi="Verdana"/>
          <w:sz w:val="20"/>
          <w:szCs w:val="20"/>
        </w:rPr>
        <w:t xml:space="preserve">Perkančioji organizacija ekonomiškai naudingiausią pasiūlymą išrenka pagal kainos ir kokybės santykį. Duomenys, kuriuos savo pasiūlyme turi pateikti tiekėjas, vertinimo kriterijai ir tvarka, pagal kuria vertinami tiekėjo pateikti duomenys, pateikiama specialiųjų pirkimo sąlygų </w:t>
      </w:r>
      <w:r w:rsidR="005C409C" w:rsidRPr="00576A7A">
        <w:rPr>
          <w:rFonts w:ascii="Verdana" w:hAnsi="Verdana" w:cstheme="minorHAnsi"/>
          <w:sz w:val="20"/>
          <w:szCs w:val="20"/>
          <w:shd w:val="clear" w:color="auto" w:fill="FFFFFF"/>
        </w:rPr>
        <w:t>7 </w:t>
      </w:r>
      <w:r w:rsidR="005C409C" w:rsidRPr="00576A7A">
        <w:rPr>
          <w:rFonts w:ascii="Verdana" w:eastAsia="Calibri" w:hAnsi="Verdana"/>
          <w:sz w:val="20"/>
          <w:szCs w:val="20"/>
        </w:rPr>
        <w:t xml:space="preserve">priede. </w:t>
      </w:r>
    </w:p>
    <w:p w14:paraId="60FEBC05" w14:textId="6AAB473E" w:rsidR="001A25FD" w:rsidRDefault="00576A7A" w:rsidP="00104B1A">
      <w:pPr>
        <w:spacing w:after="0" w:line="240" w:lineRule="auto"/>
        <w:ind w:firstLine="709"/>
        <w:jc w:val="both"/>
        <w:rPr>
          <w:rFonts w:ascii="Verdana" w:hAnsi="Verdana" w:cstheme="minorHAnsi"/>
          <w:sz w:val="20"/>
          <w:szCs w:val="20"/>
        </w:rPr>
      </w:pPr>
      <w:r w:rsidRPr="00576A7A">
        <w:rPr>
          <w:rFonts w:ascii="Verdana" w:hAnsi="Verdana" w:cstheme="minorHAnsi"/>
          <w:sz w:val="20"/>
          <w:szCs w:val="20"/>
        </w:rPr>
        <w:t xml:space="preserve">9.2. </w:t>
      </w:r>
      <w:r w:rsidR="005C409C" w:rsidRPr="00576A7A">
        <w:rPr>
          <w:rFonts w:ascii="Verdana" w:hAnsi="Verdana" w:cstheme="minorHAnsi"/>
          <w:sz w:val="20"/>
          <w:szCs w:val="20"/>
        </w:rPr>
        <w:t>Laimėjusiu pasiūlymu galės būti pripažintas tik 1 (vienas) ekonomiškai naudingiausias pasiūlymas, esantis pasiūlymų eilės pirmojoje vietoje.</w:t>
      </w:r>
    </w:p>
    <w:p w14:paraId="3F4F2392" w14:textId="77777777" w:rsidR="00360163" w:rsidRPr="00576A7A" w:rsidRDefault="00360163" w:rsidP="00104B1A">
      <w:pPr>
        <w:spacing w:after="0" w:line="240" w:lineRule="auto"/>
        <w:ind w:firstLine="709"/>
        <w:jc w:val="both"/>
        <w:rPr>
          <w:rFonts w:ascii="Verdana" w:eastAsiaTheme="minorHAnsi" w:hAnsi="Verdana"/>
          <w:bCs/>
          <w:i/>
          <w:iCs/>
        </w:rPr>
      </w:pPr>
    </w:p>
    <w:p w14:paraId="678C44CA" w14:textId="6EB53055" w:rsidR="00FE7908" w:rsidRPr="00576A7A" w:rsidRDefault="00FE7908" w:rsidP="00104B1A">
      <w:pPr>
        <w:pStyle w:val="Antrat1"/>
        <w:numPr>
          <w:ilvl w:val="0"/>
          <w:numId w:val="66"/>
        </w:numPr>
        <w:tabs>
          <w:tab w:val="left" w:pos="567"/>
          <w:tab w:val="left" w:pos="709"/>
        </w:tabs>
        <w:spacing w:before="0" w:after="0" w:line="20" w:lineRule="atLeast"/>
        <w:contextualSpacing/>
        <w:rPr>
          <w:rFonts w:ascii="Verdana" w:hAnsi="Verdana" w:cstheme="minorHAnsi"/>
          <w:color w:val="auto"/>
        </w:rPr>
      </w:pPr>
      <w:bookmarkStart w:id="38" w:name="_Ref39425999"/>
      <w:bookmarkStart w:id="39" w:name="_Ref39426005"/>
      <w:bookmarkStart w:id="40" w:name="_Toc126333937"/>
      <w:r w:rsidRPr="00576A7A">
        <w:rPr>
          <w:rFonts w:ascii="Verdana" w:hAnsi="Verdana" w:cstheme="minorHAnsi"/>
          <w:color w:val="auto"/>
        </w:rPr>
        <w:t>S</w:t>
      </w:r>
      <w:r w:rsidR="00281735" w:rsidRPr="00576A7A">
        <w:rPr>
          <w:rFonts w:ascii="Verdana" w:hAnsi="Verdana" w:cstheme="minorHAnsi"/>
          <w:color w:val="auto"/>
        </w:rPr>
        <w:t>utarties sudarymas</w:t>
      </w:r>
      <w:bookmarkEnd w:id="38"/>
      <w:bookmarkEnd w:id="39"/>
      <w:bookmarkEnd w:id="40"/>
    </w:p>
    <w:p w14:paraId="06FB8148" w14:textId="41F00671" w:rsidR="003300F2" w:rsidRPr="00576A7A" w:rsidRDefault="00937F7F" w:rsidP="00104B1A">
      <w:pPr>
        <w:pStyle w:val="Sraopastraipa"/>
        <w:numPr>
          <w:ilvl w:val="1"/>
          <w:numId w:val="68"/>
        </w:numPr>
        <w:spacing w:after="0" w:line="240" w:lineRule="auto"/>
        <w:ind w:left="0" w:firstLine="567"/>
        <w:jc w:val="both"/>
        <w:rPr>
          <w:rFonts w:ascii="Verdana" w:hAnsi="Verdana" w:cstheme="minorHAnsi"/>
        </w:rPr>
      </w:pPr>
      <w:r w:rsidRPr="00576A7A">
        <w:rPr>
          <w:rFonts w:ascii="Verdana" w:hAnsi="Verdana"/>
          <w:sz w:val="20"/>
          <w:szCs w:val="20"/>
        </w:rPr>
        <w:t>Ši pirkimo procedūra atliekama siekiant sudaryti sutartį su tiekėju, kurio pasiūlymas, vadovaujantis pirkimo sąlygose nustatyta tvarka, bus pripažintas laimėjęs. Sutarties sąlygos pateikiamos Pirkimo sąlygų 10 priede „Sutarties projektas“.</w:t>
      </w:r>
    </w:p>
    <w:p w14:paraId="0F1AAE43" w14:textId="77777777" w:rsidR="00937F7F" w:rsidRPr="00576A7A" w:rsidRDefault="00937F7F" w:rsidP="00104B1A">
      <w:pPr>
        <w:pStyle w:val="Sraopastraipa"/>
        <w:spacing w:after="0" w:line="240" w:lineRule="auto"/>
        <w:ind w:left="567"/>
        <w:jc w:val="both"/>
        <w:rPr>
          <w:rFonts w:ascii="Verdana" w:hAnsi="Verdana" w:cstheme="minorHAnsi"/>
        </w:rPr>
      </w:pPr>
    </w:p>
    <w:p w14:paraId="1640F94B" w14:textId="6355A699" w:rsidR="00640DBD" w:rsidRPr="00576A7A" w:rsidRDefault="00A358B6" w:rsidP="00104B1A">
      <w:pPr>
        <w:pStyle w:val="Antrat1"/>
        <w:numPr>
          <w:ilvl w:val="0"/>
          <w:numId w:val="68"/>
        </w:numPr>
        <w:tabs>
          <w:tab w:val="left" w:pos="567"/>
        </w:tabs>
        <w:spacing w:before="0" w:after="0" w:line="20" w:lineRule="atLeast"/>
        <w:contextualSpacing/>
        <w:jc w:val="both"/>
        <w:rPr>
          <w:rFonts w:ascii="Verdana" w:hAnsi="Verdana" w:cstheme="minorHAnsi"/>
          <w:b/>
          <w:bCs/>
          <w:color w:val="auto"/>
        </w:rPr>
      </w:pPr>
      <w:bookmarkStart w:id="41" w:name="_Toc126333938"/>
      <w:bookmarkEnd w:id="2"/>
      <w:r w:rsidRPr="00576A7A">
        <w:rPr>
          <w:rFonts w:ascii="Verdana" w:hAnsi="Verdana" w:cstheme="minorHAnsi"/>
          <w:color w:val="auto"/>
        </w:rPr>
        <w:t>Priedai</w:t>
      </w:r>
      <w:bookmarkEnd w:id="41"/>
    </w:p>
    <w:p w14:paraId="0E17AF70" w14:textId="77777777" w:rsidR="0013782D" w:rsidRPr="00576A7A" w:rsidRDefault="0013782D" w:rsidP="00104B1A">
      <w:pPr>
        <w:pStyle w:val="Sraopastraipa"/>
        <w:numPr>
          <w:ilvl w:val="1"/>
          <w:numId w:val="68"/>
        </w:numPr>
        <w:spacing w:after="0" w:line="240" w:lineRule="auto"/>
        <w:ind w:firstLine="123"/>
        <w:jc w:val="both"/>
        <w:rPr>
          <w:rFonts w:ascii="Verdana" w:hAnsi="Verdana"/>
          <w:sz w:val="20"/>
          <w:szCs w:val="20"/>
        </w:rPr>
      </w:pPr>
      <w:r w:rsidRPr="00576A7A">
        <w:rPr>
          <w:rFonts w:ascii="Verdana" w:hAnsi="Verdana"/>
          <w:sz w:val="20"/>
          <w:szCs w:val="20"/>
        </w:rPr>
        <w:t>Pirkimo sąlygų priedai:</w:t>
      </w:r>
    </w:p>
    <w:p w14:paraId="3DB225F1" w14:textId="77777777" w:rsidR="0013782D" w:rsidRPr="00576A7A" w:rsidRDefault="0013782D" w:rsidP="00104B1A">
      <w:pPr>
        <w:pStyle w:val="Turinys1"/>
        <w:spacing w:line="240" w:lineRule="auto"/>
        <w:ind w:hanging="426"/>
        <w:rPr>
          <w:rFonts w:ascii="Verdana" w:hAnsi="Verdana"/>
          <w:noProof/>
          <w:sz w:val="20"/>
          <w:szCs w:val="20"/>
        </w:rPr>
      </w:pPr>
      <w:hyperlink w:anchor="_Toc158178860" w:history="1">
        <w:r w:rsidRPr="00576A7A">
          <w:rPr>
            <w:rStyle w:val="Hipersaitas"/>
            <w:rFonts w:ascii="Verdana" w:hAnsi="Verdana" w:cstheme="minorHAnsi"/>
            <w:noProof/>
            <w:sz w:val="20"/>
            <w:szCs w:val="20"/>
          </w:rPr>
          <w:t>Pirkimo sąlygų 1 priedas „Terminai“</w:t>
        </w:r>
      </w:hyperlink>
    </w:p>
    <w:p w14:paraId="7666689D" w14:textId="77777777" w:rsidR="0013782D" w:rsidRPr="00576A7A" w:rsidRDefault="0013782D" w:rsidP="00104B1A">
      <w:pPr>
        <w:pStyle w:val="Turinys1"/>
        <w:spacing w:line="240" w:lineRule="auto"/>
        <w:ind w:hanging="426"/>
        <w:rPr>
          <w:rFonts w:ascii="Verdana" w:hAnsi="Verdana"/>
          <w:noProof/>
          <w:kern w:val="2"/>
          <w:sz w:val="20"/>
          <w:szCs w:val="20"/>
          <w14:ligatures w14:val="standardContextual"/>
        </w:rPr>
      </w:pPr>
      <w:hyperlink w:anchor="_Toc158178861" w:history="1">
        <w:r w:rsidRPr="00576A7A">
          <w:rPr>
            <w:rStyle w:val="Hipersaitas"/>
            <w:rFonts w:ascii="Verdana" w:eastAsia="Calibri" w:hAnsi="Verdana" w:cstheme="minorHAnsi"/>
            <w:noProof/>
            <w:sz w:val="20"/>
            <w:szCs w:val="20"/>
          </w:rPr>
          <w:t>Pirkimo sąlygų 2 priedas „Techninė specifikacija“</w:t>
        </w:r>
      </w:hyperlink>
      <w:r w:rsidRPr="00576A7A">
        <w:rPr>
          <w:rFonts w:ascii="Verdana" w:hAnsi="Verdana"/>
          <w:noProof/>
          <w:kern w:val="2"/>
          <w:sz w:val="20"/>
          <w:szCs w:val="20"/>
          <w14:ligatures w14:val="standardContextual"/>
        </w:rPr>
        <w:t xml:space="preserve"> </w:t>
      </w:r>
    </w:p>
    <w:p w14:paraId="51C8359C" w14:textId="77777777" w:rsidR="0013782D" w:rsidRPr="00576A7A" w:rsidRDefault="0013782D" w:rsidP="00104B1A">
      <w:pPr>
        <w:pStyle w:val="Turinys2"/>
        <w:ind w:left="0"/>
        <w:rPr>
          <w:rFonts w:ascii="Verdana" w:hAnsi="Verdana"/>
          <w:noProof/>
          <w:kern w:val="2"/>
          <w:sz w:val="20"/>
          <w:szCs w:val="20"/>
          <w14:ligatures w14:val="standardContextual"/>
        </w:rPr>
      </w:pPr>
      <w:hyperlink w:anchor="_Toc158178862" w:history="1">
        <w:r w:rsidRPr="00576A7A">
          <w:rPr>
            <w:rStyle w:val="Hipersaitas"/>
            <w:rFonts w:ascii="Verdana" w:eastAsia="Calibri" w:hAnsi="Verdana" w:cstheme="minorHAnsi"/>
            <w:noProof/>
            <w:sz w:val="20"/>
            <w:szCs w:val="20"/>
          </w:rPr>
          <w:t>Pirkimo sąlygų 3 priedas „Tiekėjų pašalinimo pagrindai“</w:t>
        </w:r>
      </w:hyperlink>
      <w:r w:rsidRPr="00576A7A">
        <w:rPr>
          <w:rFonts w:ascii="Verdana" w:hAnsi="Verdana"/>
          <w:noProof/>
          <w:kern w:val="2"/>
          <w:sz w:val="20"/>
          <w:szCs w:val="20"/>
          <w14:ligatures w14:val="standardContextual"/>
        </w:rPr>
        <w:t xml:space="preserve"> </w:t>
      </w:r>
    </w:p>
    <w:p w14:paraId="08BD9524" w14:textId="77777777" w:rsidR="0013782D" w:rsidRPr="00576A7A" w:rsidRDefault="0013782D" w:rsidP="00104B1A">
      <w:pPr>
        <w:pStyle w:val="Turinys2"/>
        <w:ind w:left="0"/>
        <w:rPr>
          <w:rFonts w:ascii="Verdana" w:hAnsi="Verdana"/>
          <w:noProof/>
          <w:kern w:val="2"/>
          <w:sz w:val="20"/>
          <w:szCs w:val="20"/>
          <w14:ligatures w14:val="standardContextual"/>
        </w:rPr>
      </w:pPr>
      <w:hyperlink w:anchor="_Toc158178863" w:history="1">
        <w:r w:rsidRPr="00576A7A">
          <w:rPr>
            <w:rStyle w:val="Hipersaitas"/>
            <w:rFonts w:ascii="Verdana" w:eastAsia="Calibri" w:hAnsi="Verdana" w:cstheme="minorHAnsi"/>
            <w:noProof/>
            <w:sz w:val="20"/>
            <w:szCs w:val="20"/>
          </w:rPr>
          <w:t>Pirkimo sąlygų 4 priedas „Tiekėjų kvalifikacijos reikalavimai ir reikalaujami kokybės bei aplinkos apsaugos vadybos sistemų standartai“</w:t>
        </w:r>
      </w:hyperlink>
      <w:r w:rsidRPr="00576A7A">
        <w:rPr>
          <w:rFonts w:ascii="Verdana" w:hAnsi="Verdana"/>
          <w:noProof/>
          <w:kern w:val="2"/>
          <w:sz w:val="20"/>
          <w:szCs w:val="20"/>
          <w14:ligatures w14:val="standardContextual"/>
        </w:rPr>
        <w:t xml:space="preserve"> </w:t>
      </w:r>
    </w:p>
    <w:p w14:paraId="6C0F3608" w14:textId="77777777" w:rsidR="0013782D" w:rsidRPr="00576A7A" w:rsidRDefault="0013782D" w:rsidP="00104B1A">
      <w:pPr>
        <w:pStyle w:val="Turinys2"/>
        <w:ind w:left="0"/>
        <w:rPr>
          <w:rFonts w:ascii="Verdana" w:hAnsi="Verdana"/>
          <w:noProof/>
          <w:kern w:val="2"/>
          <w:sz w:val="20"/>
          <w:szCs w:val="20"/>
          <w14:ligatures w14:val="standardContextual"/>
        </w:rPr>
      </w:pPr>
      <w:hyperlink w:anchor="_Toc158178864" w:history="1">
        <w:r w:rsidRPr="00576A7A">
          <w:rPr>
            <w:rStyle w:val="Hipersaitas"/>
            <w:rFonts w:ascii="Verdana" w:eastAsia="Calibri" w:hAnsi="Verdana" w:cstheme="minorHAnsi"/>
            <w:noProof/>
            <w:sz w:val="20"/>
            <w:szCs w:val="20"/>
          </w:rPr>
          <w:t xml:space="preserve">Pirkimo sąlygų 5 priedas „EBVPD“ </w:t>
        </w:r>
        <w:r w:rsidRPr="00576A7A">
          <w:rPr>
            <w:rStyle w:val="Hipersaitas"/>
            <w:rFonts w:ascii="Verdana" w:hAnsi="Verdana" w:cstheme="minorHAnsi"/>
            <w:noProof/>
            <w:sz w:val="20"/>
            <w:szCs w:val="20"/>
          </w:rPr>
          <w:t>(.pdf ir .xml formatu)</w:t>
        </w:r>
      </w:hyperlink>
      <w:r w:rsidRPr="00576A7A">
        <w:rPr>
          <w:rFonts w:ascii="Verdana" w:hAnsi="Verdana"/>
          <w:noProof/>
          <w:kern w:val="2"/>
          <w:sz w:val="20"/>
          <w:szCs w:val="20"/>
          <w14:ligatures w14:val="standardContextual"/>
        </w:rPr>
        <w:t xml:space="preserve"> </w:t>
      </w:r>
    </w:p>
    <w:p w14:paraId="1E98B457" w14:textId="2074ABE2" w:rsidR="0013782D" w:rsidRPr="00576A7A" w:rsidRDefault="0013782D" w:rsidP="00104B1A">
      <w:pPr>
        <w:pStyle w:val="Turinys2"/>
        <w:ind w:left="0"/>
        <w:rPr>
          <w:rFonts w:ascii="Verdana" w:hAnsi="Verdana"/>
          <w:noProof/>
          <w:kern w:val="2"/>
          <w:sz w:val="20"/>
          <w:szCs w:val="20"/>
          <w14:ligatures w14:val="standardContextual"/>
        </w:rPr>
      </w:pPr>
      <w:hyperlink w:anchor="_Toc158178865" w:history="1">
        <w:r w:rsidRPr="00576A7A">
          <w:rPr>
            <w:rStyle w:val="Hipersaitas"/>
            <w:rFonts w:ascii="Verdana" w:eastAsia="Calibri" w:hAnsi="Verdana" w:cstheme="minorHAnsi"/>
            <w:noProof/>
            <w:sz w:val="20"/>
            <w:szCs w:val="20"/>
          </w:rPr>
          <w:t>Pirkimo sąlygų 6 priedas „Pasiūlymo forma“</w:t>
        </w:r>
      </w:hyperlink>
      <w:r w:rsidRPr="00576A7A">
        <w:rPr>
          <w:rFonts w:ascii="Verdana" w:hAnsi="Verdana"/>
          <w:noProof/>
          <w:kern w:val="2"/>
          <w:sz w:val="20"/>
          <w:szCs w:val="20"/>
          <w14:ligatures w14:val="standardContextual"/>
        </w:rPr>
        <w:t xml:space="preserve"> </w:t>
      </w:r>
      <w:r w:rsidR="000C3F88">
        <w:rPr>
          <w:rFonts w:ascii="Verdana" w:hAnsi="Verdana"/>
          <w:noProof/>
          <w:kern w:val="2"/>
          <w:sz w:val="20"/>
          <w:szCs w:val="20"/>
          <w14:ligatures w14:val="standardContextual"/>
        </w:rPr>
        <w:t>A ir B dalys</w:t>
      </w:r>
    </w:p>
    <w:p w14:paraId="634B2294" w14:textId="77777777" w:rsidR="0013782D" w:rsidRPr="00576A7A" w:rsidRDefault="0013782D" w:rsidP="00104B1A">
      <w:pPr>
        <w:pStyle w:val="Turinys2"/>
        <w:ind w:left="0"/>
        <w:rPr>
          <w:rFonts w:ascii="Verdana" w:hAnsi="Verdana"/>
          <w:noProof/>
          <w:kern w:val="2"/>
          <w:sz w:val="20"/>
          <w:szCs w:val="20"/>
          <w14:ligatures w14:val="standardContextual"/>
        </w:rPr>
      </w:pPr>
      <w:hyperlink w:anchor="_Toc158178866" w:history="1">
        <w:r w:rsidRPr="00576A7A">
          <w:rPr>
            <w:rStyle w:val="Hipersaitas"/>
            <w:rFonts w:ascii="Verdana" w:eastAsia="Calibri" w:hAnsi="Verdana" w:cstheme="minorHAnsi"/>
            <w:noProof/>
            <w:sz w:val="20"/>
            <w:szCs w:val="20"/>
          </w:rPr>
          <w:t>Pirkimo sąlygų 7 priedas „Pasiūlymų vertinimo kriterijai ir sąlygos“</w:t>
        </w:r>
      </w:hyperlink>
      <w:r w:rsidRPr="00576A7A">
        <w:rPr>
          <w:rFonts w:ascii="Verdana" w:hAnsi="Verdana"/>
          <w:noProof/>
          <w:kern w:val="2"/>
          <w:sz w:val="20"/>
          <w:szCs w:val="20"/>
          <w14:ligatures w14:val="standardContextual"/>
        </w:rPr>
        <w:t xml:space="preserve"> </w:t>
      </w:r>
    </w:p>
    <w:p w14:paraId="547A71B7" w14:textId="6C01A6A9" w:rsidR="0013782D" w:rsidRPr="00576A7A" w:rsidRDefault="0013782D" w:rsidP="00104B1A">
      <w:pPr>
        <w:spacing w:after="0" w:line="240" w:lineRule="auto"/>
        <w:jc w:val="both"/>
        <w:rPr>
          <w:rFonts w:ascii="Verdana" w:hAnsi="Verdana"/>
          <w:sz w:val="20"/>
          <w:szCs w:val="20"/>
        </w:rPr>
      </w:pPr>
      <w:r w:rsidRPr="00576A7A">
        <w:rPr>
          <w:rFonts w:ascii="Verdana" w:hAnsi="Verdana"/>
          <w:sz w:val="20"/>
          <w:szCs w:val="20"/>
        </w:rPr>
        <w:t>Pirkimo sąlygų 8 priedas „Tiekėjo deklaracija dėl atitikties Reglamento nuostatoms juridiniam asmeniui“</w:t>
      </w:r>
    </w:p>
    <w:p w14:paraId="78694D2C" w14:textId="2C365544" w:rsidR="0013782D" w:rsidRPr="00576A7A" w:rsidRDefault="0013782D" w:rsidP="00104B1A">
      <w:pPr>
        <w:spacing w:after="0" w:line="240" w:lineRule="auto"/>
        <w:jc w:val="both"/>
        <w:rPr>
          <w:rFonts w:ascii="Verdana" w:hAnsi="Verdana"/>
          <w:sz w:val="20"/>
          <w:szCs w:val="20"/>
        </w:rPr>
      </w:pPr>
      <w:r w:rsidRPr="00576A7A">
        <w:rPr>
          <w:rFonts w:ascii="Verdana" w:hAnsi="Verdana"/>
          <w:sz w:val="20"/>
          <w:szCs w:val="20"/>
        </w:rPr>
        <w:t>Pirkimo sąlygų 9 priedas „Tiekėjo deklaracija dėl atitikties Reglamento nuostatoms fiziniam asmeniui“</w:t>
      </w:r>
    </w:p>
    <w:p w14:paraId="28DF579A" w14:textId="2BEC6014" w:rsidR="00D43E2A" w:rsidRDefault="0013782D" w:rsidP="00104B1A">
      <w:pPr>
        <w:shd w:val="clear" w:color="auto" w:fill="FFFFFF"/>
        <w:spacing w:after="0" w:line="240" w:lineRule="auto"/>
        <w:jc w:val="both"/>
        <w:rPr>
          <w:rStyle w:val="Hipersaitas"/>
          <w:rFonts w:ascii="Verdana" w:hAnsi="Verdana"/>
          <w:noProof/>
          <w:sz w:val="20"/>
          <w:szCs w:val="20"/>
        </w:rPr>
      </w:pPr>
      <w:hyperlink w:anchor="_Toc158178867" w:history="1">
        <w:r w:rsidRPr="00576A7A">
          <w:rPr>
            <w:rStyle w:val="Hipersaitas"/>
            <w:rFonts w:ascii="Verdana" w:hAnsi="Verdana"/>
            <w:noProof/>
            <w:sz w:val="20"/>
            <w:szCs w:val="20"/>
          </w:rPr>
          <w:t>Pirkimo sąlygų 10 priedas „Sutarties projektas“</w:t>
        </w:r>
      </w:hyperlink>
    </w:p>
    <w:p w14:paraId="0ED1C952" w14:textId="079A9BC3" w:rsidR="004E049E" w:rsidRDefault="004E049E" w:rsidP="00881DD2">
      <w:pPr>
        <w:shd w:val="clear" w:color="auto" w:fill="FFFFFF"/>
        <w:spacing w:after="0" w:line="240" w:lineRule="auto"/>
        <w:jc w:val="both"/>
        <w:rPr>
          <w:rStyle w:val="Hipersaitas"/>
          <w:rFonts w:ascii="Verdana" w:hAnsi="Verdana"/>
          <w:noProof/>
          <w:sz w:val="20"/>
          <w:szCs w:val="20"/>
        </w:rPr>
      </w:pPr>
      <w:r>
        <w:rPr>
          <w:rStyle w:val="Hipersaitas"/>
          <w:rFonts w:ascii="Verdana" w:hAnsi="Verdana"/>
          <w:noProof/>
          <w:sz w:val="20"/>
          <w:szCs w:val="20"/>
        </w:rPr>
        <w:t>Pirkimo sąlygų 11 priedas „</w:t>
      </w:r>
      <w:r w:rsidR="00881DD2" w:rsidRPr="00881DD2">
        <w:rPr>
          <w:rStyle w:val="Hipersaitas"/>
          <w:rFonts w:ascii="Verdana" w:hAnsi="Verdana"/>
          <w:noProof/>
          <w:sz w:val="20"/>
          <w:szCs w:val="20"/>
        </w:rPr>
        <w:t>Suteiktų /teikiamų paslaugų sąrašas</w:t>
      </w:r>
      <w:r>
        <w:rPr>
          <w:rStyle w:val="Hipersaitas"/>
          <w:rFonts w:ascii="Verdana" w:hAnsi="Verdana"/>
          <w:noProof/>
          <w:sz w:val="20"/>
          <w:szCs w:val="20"/>
        </w:rPr>
        <w:t>“</w:t>
      </w:r>
    </w:p>
    <w:p w14:paraId="6F04D4EE" w14:textId="3101F7F0" w:rsidR="004E049E" w:rsidRDefault="004E049E" w:rsidP="00104B1A">
      <w:pPr>
        <w:shd w:val="clear" w:color="auto" w:fill="FFFFFF"/>
        <w:spacing w:after="0" w:line="240" w:lineRule="auto"/>
        <w:jc w:val="both"/>
        <w:rPr>
          <w:rStyle w:val="Hipersaitas"/>
          <w:rFonts w:ascii="Verdana" w:hAnsi="Verdana"/>
          <w:noProof/>
          <w:sz w:val="20"/>
          <w:szCs w:val="20"/>
        </w:rPr>
      </w:pPr>
      <w:r>
        <w:rPr>
          <w:rStyle w:val="Hipersaitas"/>
          <w:rFonts w:ascii="Verdana" w:hAnsi="Verdana"/>
          <w:noProof/>
          <w:sz w:val="20"/>
          <w:szCs w:val="20"/>
        </w:rPr>
        <w:t>Pirkimo sąlygų 12 priedas „Informacija apie siūlymo specialistus kvalifikacijai“</w:t>
      </w:r>
    </w:p>
    <w:p w14:paraId="11E5F258" w14:textId="263AC98E" w:rsidR="00D35624" w:rsidRDefault="00D35624" w:rsidP="00104B1A">
      <w:pPr>
        <w:shd w:val="clear" w:color="auto" w:fill="FFFFFF"/>
        <w:spacing w:after="0" w:line="240" w:lineRule="auto"/>
        <w:jc w:val="both"/>
        <w:rPr>
          <w:rStyle w:val="Hipersaitas"/>
          <w:rFonts w:ascii="Verdana" w:hAnsi="Verdana"/>
          <w:noProof/>
          <w:sz w:val="20"/>
          <w:szCs w:val="20"/>
        </w:rPr>
      </w:pPr>
      <w:bookmarkStart w:id="42" w:name="_Hlk188972400"/>
      <w:r w:rsidRPr="00D35624">
        <w:rPr>
          <w:rStyle w:val="Hipersaitas"/>
          <w:rFonts w:ascii="Verdana" w:hAnsi="Verdana"/>
          <w:noProof/>
          <w:sz w:val="20"/>
          <w:szCs w:val="20"/>
        </w:rPr>
        <w:t>Pirkimo sąlygų 1</w:t>
      </w:r>
      <w:r w:rsidR="006C0485">
        <w:rPr>
          <w:rStyle w:val="Hipersaitas"/>
          <w:rFonts w:ascii="Verdana" w:hAnsi="Verdana"/>
          <w:noProof/>
          <w:sz w:val="20"/>
          <w:szCs w:val="20"/>
        </w:rPr>
        <w:t>3</w:t>
      </w:r>
      <w:r w:rsidRPr="00D35624">
        <w:rPr>
          <w:rStyle w:val="Hipersaitas"/>
          <w:rFonts w:ascii="Verdana" w:hAnsi="Verdana"/>
          <w:noProof/>
          <w:sz w:val="20"/>
          <w:szCs w:val="20"/>
        </w:rPr>
        <w:t xml:space="preserve"> priedas „</w:t>
      </w:r>
      <w:r>
        <w:rPr>
          <w:rStyle w:val="Hipersaitas"/>
          <w:rFonts w:ascii="Verdana" w:hAnsi="Verdana"/>
          <w:noProof/>
          <w:sz w:val="20"/>
          <w:szCs w:val="20"/>
        </w:rPr>
        <w:t>Siūlomo specialisto patirties aprašymas</w:t>
      </w:r>
      <w:r w:rsidRPr="00D35624">
        <w:rPr>
          <w:rStyle w:val="Hipersaitas"/>
          <w:rFonts w:ascii="Verdana" w:hAnsi="Verdana"/>
          <w:noProof/>
          <w:sz w:val="20"/>
          <w:szCs w:val="20"/>
        </w:rPr>
        <w:t>“.</w:t>
      </w:r>
    </w:p>
    <w:bookmarkEnd w:id="42"/>
    <w:p w14:paraId="540CE811" w14:textId="77777777" w:rsidR="00D35624" w:rsidRPr="00576A7A" w:rsidRDefault="00D35624" w:rsidP="00104B1A">
      <w:pPr>
        <w:shd w:val="clear" w:color="auto" w:fill="FFFFFF"/>
        <w:spacing w:after="0" w:line="240" w:lineRule="auto"/>
        <w:jc w:val="both"/>
        <w:rPr>
          <w:rFonts w:ascii="Verdana" w:eastAsia="Times New Roman" w:hAnsi="Verdana" w:cstheme="minorHAnsi"/>
          <w:i/>
          <w:iCs/>
        </w:rPr>
      </w:pPr>
    </w:p>
    <w:p w14:paraId="7881FCAE" w14:textId="77777777" w:rsidR="00C87AB8" w:rsidRPr="00592DE8" w:rsidRDefault="008D704D" w:rsidP="00104B1A">
      <w:pPr>
        <w:shd w:val="clear" w:color="auto" w:fill="FFFFFF"/>
        <w:spacing w:after="0" w:line="240" w:lineRule="auto"/>
        <w:jc w:val="center"/>
        <w:rPr>
          <w:rFonts w:ascii="Verdana" w:eastAsia="Calibri" w:hAnsi="Verdana" w:cstheme="minorHAnsi"/>
          <w:sz w:val="20"/>
          <w:szCs w:val="20"/>
        </w:rPr>
        <w:sectPr w:rsidR="00C87AB8" w:rsidRPr="00592DE8" w:rsidSect="00A06B1E">
          <w:headerReference w:type="default" r:id="rId11"/>
          <w:footerReference w:type="first" r:id="rId12"/>
          <w:pgSz w:w="12240" w:h="15840"/>
          <w:pgMar w:top="1134" w:right="567" w:bottom="1134" w:left="1701" w:header="720" w:footer="720" w:gutter="0"/>
          <w:pgNumType w:start="0"/>
          <w:cols w:space="720"/>
          <w:titlePg/>
          <w:docGrid w:linePitch="360"/>
        </w:sectPr>
      </w:pPr>
      <w:r w:rsidRPr="00592DE8">
        <w:rPr>
          <w:rFonts w:ascii="Verdana" w:eastAsia="Calibri" w:hAnsi="Verdana" w:cstheme="minorHAnsi"/>
          <w:sz w:val="20"/>
          <w:szCs w:val="20"/>
        </w:rPr>
        <w:t>__________</w:t>
      </w:r>
    </w:p>
    <w:p w14:paraId="1DF37652" w14:textId="0A6B5A0A" w:rsidR="00774AA5" w:rsidRPr="006C56E1" w:rsidRDefault="000631F1" w:rsidP="005C1E12">
      <w:pPr>
        <w:pStyle w:val="Antrat1"/>
        <w:jc w:val="right"/>
        <w:rPr>
          <w:rFonts w:ascii="Verdana" w:hAnsi="Verdana" w:cstheme="minorHAnsi"/>
          <w:sz w:val="20"/>
          <w:szCs w:val="20"/>
        </w:rPr>
      </w:pPr>
      <w:bookmarkStart w:id="43" w:name="_Toc126333939"/>
      <w:r w:rsidRPr="006C56E1">
        <w:rPr>
          <w:rFonts w:ascii="Verdana" w:hAnsi="Verdana" w:cstheme="minorHAnsi"/>
          <w:color w:val="0070C0"/>
          <w:sz w:val="20"/>
          <w:szCs w:val="20"/>
        </w:rPr>
        <w:lastRenderedPageBreak/>
        <w:t>P</w:t>
      </w:r>
      <w:r w:rsidR="008F59C5" w:rsidRPr="006C56E1">
        <w:rPr>
          <w:rFonts w:ascii="Verdana" w:hAnsi="Verdana" w:cstheme="minorHAnsi"/>
          <w:color w:val="0070C0"/>
          <w:sz w:val="20"/>
          <w:szCs w:val="20"/>
        </w:rPr>
        <w:t>irkimo sąlygų 1 priedas „Terminai“</w:t>
      </w:r>
      <w:bookmarkEnd w:id="43"/>
    </w:p>
    <w:p w14:paraId="5369DEF7" w14:textId="77777777" w:rsidR="00A53BAE" w:rsidRPr="006C56E1" w:rsidRDefault="00A53BAE" w:rsidP="008E479D">
      <w:pPr>
        <w:shd w:val="clear" w:color="auto" w:fill="FFFFFF"/>
        <w:spacing w:after="0" w:line="240" w:lineRule="auto"/>
        <w:jc w:val="right"/>
        <w:rPr>
          <w:rFonts w:ascii="Verdana" w:eastAsia="Calibri" w:hAnsi="Verdana" w:cstheme="minorHAnsi"/>
          <w:color w:val="0070C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3"/>
        <w:gridCol w:w="2503"/>
        <w:gridCol w:w="3565"/>
        <w:gridCol w:w="2883"/>
      </w:tblGrid>
      <w:tr w:rsidR="00774AA5" w:rsidRPr="006C56E1" w14:paraId="730836B8" w14:textId="77777777" w:rsidTr="27EF74E0">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6C56E1" w:rsidRDefault="009F4FBE" w:rsidP="004B3551">
            <w:pPr>
              <w:jc w:val="center"/>
              <w:rPr>
                <w:rFonts w:ascii="Verdana" w:hAnsi="Verdana" w:cstheme="minorHAnsi"/>
                <w:b/>
                <w:bCs/>
                <w:sz w:val="20"/>
                <w:szCs w:val="20"/>
              </w:rPr>
            </w:pPr>
            <w:proofErr w:type="spellStart"/>
            <w:r w:rsidRPr="006C56E1">
              <w:rPr>
                <w:rFonts w:ascii="Verdana" w:hAnsi="Verdana" w:cstheme="minorHAnsi"/>
                <w:b/>
                <w:bCs/>
                <w:sz w:val="20"/>
                <w:szCs w:val="20"/>
              </w:rPr>
              <w:t>Eil.Nr</w:t>
            </w:r>
            <w:proofErr w:type="spellEnd"/>
            <w:r w:rsidRPr="006C56E1">
              <w:rPr>
                <w:rFonts w:ascii="Verdana" w:hAnsi="Verdana" w:cstheme="minorHAnsi"/>
                <w:b/>
                <w:bCs/>
                <w:sz w:val="20"/>
                <w:szCs w:val="20"/>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6C56E1" w:rsidRDefault="004B3551" w:rsidP="004B3551">
            <w:pPr>
              <w:jc w:val="center"/>
              <w:rPr>
                <w:rFonts w:ascii="Verdana" w:hAnsi="Verdana" w:cstheme="minorHAnsi"/>
                <w:b/>
                <w:bCs/>
                <w:sz w:val="20"/>
                <w:szCs w:val="20"/>
              </w:rPr>
            </w:pPr>
            <w:r w:rsidRPr="006C56E1">
              <w:rPr>
                <w:rFonts w:ascii="Verdana" w:hAnsi="Verdana" w:cstheme="minorHAnsi"/>
                <w:b/>
                <w:bCs/>
                <w:sz w:val="20"/>
                <w:szCs w:val="20"/>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6C56E1" w:rsidRDefault="00774AA5" w:rsidP="004B3551">
            <w:pPr>
              <w:spacing w:after="0"/>
              <w:jc w:val="center"/>
              <w:rPr>
                <w:rFonts w:ascii="Verdana" w:hAnsi="Verdana" w:cstheme="minorHAnsi"/>
                <w:b/>
                <w:sz w:val="20"/>
                <w:szCs w:val="20"/>
              </w:rPr>
            </w:pPr>
            <w:r w:rsidRPr="006C56E1">
              <w:rPr>
                <w:rFonts w:ascii="Verdana" w:hAnsi="Verdana" w:cstheme="minorHAnsi"/>
                <w:b/>
                <w:sz w:val="20"/>
                <w:szCs w:val="20"/>
              </w:rPr>
              <w:t>DATA/DIENŲ SKAIČIUS/ LAIKAS</w:t>
            </w:r>
          </w:p>
          <w:p w14:paraId="677BC1F4" w14:textId="77777777" w:rsidR="00774AA5" w:rsidRPr="006C56E1" w:rsidRDefault="00774AA5" w:rsidP="004B3551">
            <w:pPr>
              <w:spacing w:after="0"/>
              <w:jc w:val="center"/>
              <w:rPr>
                <w:rFonts w:ascii="Verdana" w:hAnsi="Verdana" w:cstheme="minorHAnsi"/>
                <w:sz w:val="20"/>
                <w:szCs w:val="20"/>
              </w:rPr>
            </w:pPr>
            <w:r w:rsidRPr="006C56E1">
              <w:rPr>
                <w:rFonts w:ascii="Verdana" w:hAnsi="Verdana" w:cstheme="minorHAnsi"/>
                <w:sz w:val="20"/>
                <w:szCs w:val="20"/>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6C56E1" w:rsidRDefault="00774AA5" w:rsidP="004B3551">
            <w:pPr>
              <w:jc w:val="center"/>
              <w:rPr>
                <w:rFonts w:ascii="Verdana" w:hAnsi="Verdana" w:cstheme="minorHAnsi"/>
                <w:b/>
                <w:sz w:val="20"/>
                <w:szCs w:val="20"/>
              </w:rPr>
            </w:pPr>
            <w:r w:rsidRPr="006C56E1">
              <w:rPr>
                <w:rFonts w:ascii="Verdana" w:hAnsi="Verdana" w:cstheme="minorHAnsi"/>
                <w:b/>
                <w:sz w:val="20"/>
                <w:szCs w:val="20"/>
              </w:rPr>
              <w:t>PASTABOS</w:t>
            </w:r>
          </w:p>
        </w:tc>
      </w:tr>
      <w:tr w:rsidR="00774AA5" w:rsidRPr="006C56E1" w14:paraId="33F22B33" w14:textId="77777777" w:rsidTr="27EF74E0">
        <w:trPr>
          <w:trHeight w:val="20"/>
        </w:trPr>
        <w:tc>
          <w:tcPr>
            <w:tcW w:w="726" w:type="dxa"/>
            <w:shd w:val="clear" w:color="auto" w:fill="auto"/>
            <w:tcMar>
              <w:top w:w="0" w:type="dxa"/>
              <w:left w:w="108" w:type="dxa"/>
              <w:bottom w:w="0" w:type="dxa"/>
              <w:right w:w="108" w:type="dxa"/>
            </w:tcMar>
          </w:tcPr>
          <w:p w14:paraId="1D2814F3" w14:textId="2D8BEDEE" w:rsidR="00774AA5" w:rsidRPr="007E10F3" w:rsidRDefault="006932C2" w:rsidP="006C56E1">
            <w:pPr>
              <w:keepNext/>
              <w:spacing w:after="0" w:line="240" w:lineRule="auto"/>
              <w:jc w:val="both"/>
              <w:rPr>
                <w:rFonts w:ascii="Verdana" w:hAnsi="Verdana" w:cstheme="minorHAnsi"/>
                <w:bCs/>
                <w:sz w:val="20"/>
                <w:szCs w:val="20"/>
              </w:rPr>
            </w:pPr>
            <w:r w:rsidRPr="007E10F3">
              <w:rPr>
                <w:rFonts w:ascii="Verdana" w:hAnsi="Verdana" w:cstheme="minorHAnsi"/>
                <w:bCs/>
                <w:sz w:val="20"/>
                <w:szCs w:val="20"/>
              </w:rPr>
              <w:t>1.</w:t>
            </w:r>
          </w:p>
        </w:tc>
        <w:tc>
          <w:tcPr>
            <w:tcW w:w="2531" w:type="dxa"/>
            <w:shd w:val="clear" w:color="auto" w:fill="auto"/>
            <w:tcMar>
              <w:top w:w="0" w:type="dxa"/>
              <w:left w:w="108" w:type="dxa"/>
              <w:bottom w:w="0" w:type="dxa"/>
              <w:right w:w="108" w:type="dxa"/>
            </w:tcMar>
          </w:tcPr>
          <w:p w14:paraId="25B87B88" w14:textId="77777777" w:rsidR="00774AA5" w:rsidRPr="007E10F3" w:rsidRDefault="00774AA5" w:rsidP="006C56E1">
            <w:pPr>
              <w:keepNext/>
              <w:spacing w:after="0" w:line="240" w:lineRule="auto"/>
              <w:jc w:val="both"/>
              <w:rPr>
                <w:rFonts w:ascii="Verdana" w:hAnsi="Verdana" w:cstheme="minorHAnsi"/>
                <w:sz w:val="20"/>
                <w:szCs w:val="20"/>
              </w:rPr>
            </w:pPr>
            <w:r w:rsidRPr="007E10F3">
              <w:rPr>
                <w:rFonts w:ascii="Verdana" w:hAnsi="Verdana" w:cstheme="minorHAnsi"/>
                <w:bCs/>
                <w:sz w:val="20"/>
                <w:szCs w:val="20"/>
              </w:rPr>
              <w:t>Pasiūlymų pateikimo terminas</w:t>
            </w:r>
          </w:p>
        </w:tc>
        <w:tc>
          <w:tcPr>
            <w:tcW w:w="3643" w:type="dxa"/>
            <w:shd w:val="clear" w:color="auto" w:fill="auto"/>
            <w:tcMar>
              <w:top w:w="0" w:type="dxa"/>
              <w:left w:w="108" w:type="dxa"/>
              <w:bottom w:w="0" w:type="dxa"/>
              <w:right w:w="108" w:type="dxa"/>
            </w:tcMar>
          </w:tcPr>
          <w:p w14:paraId="3167CE4C" w14:textId="2CDDF06F"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imes New Roman"/>
                <w:sz w:val="20"/>
                <w:szCs w:val="20"/>
              </w:rPr>
              <w:t xml:space="preserve">nurodytas </w:t>
            </w:r>
            <w:r w:rsidR="00C47599" w:rsidRPr="007E10F3">
              <w:rPr>
                <w:rFonts w:ascii="Verdana" w:hAnsi="Verdana" w:cs="Times New Roman"/>
                <w:sz w:val="20"/>
                <w:szCs w:val="20"/>
              </w:rPr>
              <w:t>s</w:t>
            </w:r>
            <w:r w:rsidRPr="007E10F3">
              <w:rPr>
                <w:rFonts w:ascii="Verdana" w:hAnsi="Verdana" w:cs="Times New Roman"/>
                <w:sz w:val="20"/>
                <w:szCs w:val="20"/>
              </w:rPr>
              <w:t>kelbime</w:t>
            </w:r>
          </w:p>
        </w:tc>
        <w:tc>
          <w:tcPr>
            <w:tcW w:w="2954" w:type="dxa"/>
            <w:shd w:val="clear" w:color="auto" w:fill="auto"/>
            <w:tcMar>
              <w:top w:w="0" w:type="dxa"/>
              <w:left w:w="108" w:type="dxa"/>
              <w:bottom w:w="0" w:type="dxa"/>
              <w:right w:w="108" w:type="dxa"/>
            </w:tcMar>
          </w:tcPr>
          <w:p w14:paraId="2BC4B21F" w14:textId="0CE68D8A" w:rsidR="00774AA5" w:rsidRPr="007E10F3" w:rsidRDefault="00774AA5" w:rsidP="006C56E1">
            <w:pPr>
              <w:spacing w:after="0" w:line="240" w:lineRule="auto"/>
              <w:jc w:val="both"/>
              <w:rPr>
                <w:rFonts w:ascii="Verdana" w:hAnsi="Verdana" w:cstheme="minorHAnsi"/>
                <w:iCs/>
                <w:sz w:val="20"/>
                <w:szCs w:val="20"/>
              </w:rPr>
            </w:pPr>
            <w:r w:rsidRPr="007E10F3">
              <w:rPr>
                <w:rFonts w:ascii="Verdana" w:hAnsi="Verdana" w:cstheme="minorHAnsi"/>
                <w:sz w:val="20"/>
                <w:szCs w:val="20"/>
              </w:rPr>
              <w:t>Perkančioji organizacija turi teisę pratęsti pasiūlymų pateikimo terminą.</w:t>
            </w:r>
          </w:p>
        </w:tc>
      </w:tr>
      <w:tr w:rsidR="00774AA5" w:rsidRPr="006C56E1" w14:paraId="2DDCD559" w14:textId="77777777" w:rsidTr="27EF74E0">
        <w:trPr>
          <w:trHeight w:val="20"/>
        </w:trPr>
        <w:tc>
          <w:tcPr>
            <w:tcW w:w="726" w:type="dxa"/>
            <w:shd w:val="clear" w:color="auto" w:fill="auto"/>
            <w:tcMar>
              <w:top w:w="0" w:type="dxa"/>
              <w:left w:w="108" w:type="dxa"/>
              <w:bottom w:w="0" w:type="dxa"/>
              <w:right w:w="108" w:type="dxa"/>
            </w:tcMar>
          </w:tcPr>
          <w:p w14:paraId="6C70187E" w14:textId="7D03D63A" w:rsidR="00774AA5" w:rsidRPr="007E10F3" w:rsidRDefault="006932C2" w:rsidP="006C56E1">
            <w:pPr>
              <w:keepNext/>
              <w:spacing w:after="0" w:line="240" w:lineRule="auto"/>
              <w:jc w:val="both"/>
              <w:rPr>
                <w:rFonts w:ascii="Verdana" w:hAnsi="Verdana" w:cstheme="minorHAnsi"/>
                <w:bCs/>
                <w:sz w:val="20"/>
                <w:szCs w:val="20"/>
              </w:rPr>
            </w:pPr>
            <w:r w:rsidRPr="007E10F3">
              <w:rPr>
                <w:rFonts w:ascii="Verdana" w:hAnsi="Verdana" w:cstheme="minorHAnsi"/>
                <w:bCs/>
                <w:sz w:val="20"/>
                <w:szCs w:val="20"/>
              </w:rPr>
              <w:t>2.</w:t>
            </w:r>
          </w:p>
        </w:tc>
        <w:tc>
          <w:tcPr>
            <w:tcW w:w="2531" w:type="dxa"/>
            <w:shd w:val="clear" w:color="auto" w:fill="auto"/>
            <w:tcMar>
              <w:top w:w="0" w:type="dxa"/>
              <w:left w:w="108" w:type="dxa"/>
              <w:bottom w:w="0" w:type="dxa"/>
              <w:right w:w="108" w:type="dxa"/>
            </w:tcMar>
          </w:tcPr>
          <w:p w14:paraId="2368993B" w14:textId="77777777" w:rsidR="00774AA5" w:rsidRPr="007E10F3" w:rsidRDefault="00774AA5" w:rsidP="006C56E1">
            <w:pPr>
              <w:keepNext/>
              <w:spacing w:after="0" w:line="240" w:lineRule="auto"/>
              <w:jc w:val="both"/>
              <w:rPr>
                <w:rFonts w:ascii="Verdana" w:hAnsi="Verdana" w:cstheme="minorHAnsi"/>
                <w:sz w:val="20"/>
                <w:szCs w:val="20"/>
              </w:rPr>
            </w:pPr>
            <w:r w:rsidRPr="007E10F3">
              <w:rPr>
                <w:rFonts w:ascii="Verdana" w:eastAsia="Times New Roman" w:hAnsi="Verdana" w:cstheme="minorHAnsi"/>
                <w:sz w:val="20"/>
                <w:szCs w:val="20"/>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293AC7B1" w:rsidR="00774AA5" w:rsidRPr="007E10F3" w:rsidRDefault="00360163" w:rsidP="006C56E1">
            <w:pPr>
              <w:spacing w:after="0" w:line="240" w:lineRule="auto"/>
              <w:jc w:val="both"/>
              <w:rPr>
                <w:rFonts w:ascii="Verdana" w:hAnsi="Verdana" w:cstheme="minorHAnsi"/>
                <w:sz w:val="20"/>
                <w:szCs w:val="20"/>
              </w:rPr>
            </w:pPr>
            <w:r w:rsidRPr="00360163">
              <w:rPr>
                <w:rFonts w:ascii="Verdana" w:hAnsi="Verdana" w:cstheme="minorHAnsi"/>
                <w:sz w:val="20"/>
                <w:szCs w:val="20"/>
              </w:rPr>
              <w:t>Pradedamas ne anksčiau nei po 30 minučių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7E10F3" w:rsidRDefault="00774AA5" w:rsidP="006C56E1">
            <w:pPr>
              <w:spacing w:after="0" w:line="240" w:lineRule="auto"/>
              <w:jc w:val="both"/>
              <w:rPr>
                <w:rFonts w:ascii="Verdana" w:hAnsi="Verdana" w:cstheme="minorHAnsi"/>
                <w:iCs/>
                <w:sz w:val="20"/>
                <w:szCs w:val="20"/>
              </w:rPr>
            </w:pPr>
          </w:p>
        </w:tc>
      </w:tr>
      <w:tr w:rsidR="00774AA5" w:rsidRPr="006C56E1" w14:paraId="0E1517C9" w14:textId="77777777" w:rsidTr="27EF74E0">
        <w:trPr>
          <w:trHeight w:val="20"/>
        </w:trPr>
        <w:tc>
          <w:tcPr>
            <w:tcW w:w="726" w:type="dxa"/>
            <w:shd w:val="clear" w:color="auto" w:fill="auto"/>
            <w:tcMar>
              <w:top w:w="0" w:type="dxa"/>
              <w:left w:w="108" w:type="dxa"/>
              <w:bottom w:w="0" w:type="dxa"/>
              <w:right w:w="108" w:type="dxa"/>
            </w:tcMar>
          </w:tcPr>
          <w:p w14:paraId="0BF18051" w14:textId="03A0C935" w:rsidR="00774AA5" w:rsidRPr="007E10F3" w:rsidRDefault="006932C2" w:rsidP="006C56E1">
            <w:pPr>
              <w:keepNext/>
              <w:spacing w:after="0" w:line="240" w:lineRule="auto"/>
              <w:jc w:val="both"/>
              <w:rPr>
                <w:rFonts w:ascii="Verdana" w:hAnsi="Verdana" w:cstheme="minorHAnsi"/>
                <w:bCs/>
                <w:sz w:val="20"/>
                <w:szCs w:val="20"/>
              </w:rPr>
            </w:pPr>
            <w:r w:rsidRPr="007E10F3">
              <w:rPr>
                <w:rFonts w:ascii="Verdana" w:hAnsi="Verdana" w:cstheme="minorHAnsi"/>
                <w:bCs/>
                <w:sz w:val="20"/>
                <w:szCs w:val="20"/>
              </w:rPr>
              <w:t>3.</w:t>
            </w:r>
          </w:p>
        </w:tc>
        <w:tc>
          <w:tcPr>
            <w:tcW w:w="2531" w:type="dxa"/>
            <w:shd w:val="clear" w:color="auto" w:fill="auto"/>
            <w:tcMar>
              <w:top w:w="0" w:type="dxa"/>
              <w:left w:w="108" w:type="dxa"/>
              <w:bottom w:w="0" w:type="dxa"/>
              <w:right w:w="108" w:type="dxa"/>
            </w:tcMar>
          </w:tcPr>
          <w:p w14:paraId="4AD453C1" w14:textId="70320C71" w:rsidR="00774AA5" w:rsidRPr="007E10F3" w:rsidRDefault="00774AA5" w:rsidP="006C56E1">
            <w:pPr>
              <w:keepNext/>
              <w:spacing w:after="0" w:line="240" w:lineRule="auto"/>
              <w:jc w:val="both"/>
              <w:rPr>
                <w:rFonts w:ascii="Verdana" w:hAnsi="Verdana" w:cstheme="minorHAnsi"/>
                <w:bCs/>
                <w:sz w:val="20"/>
                <w:szCs w:val="20"/>
              </w:rPr>
            </w:pPr>
            <w:r w:rsidRPr="007E10F3">
              <w:rPr>
                <w:rFonts w:ascii="Verdana" w:hAnsi="Verdana" w:cstheme="minorHAnsi"/>
                <w:sz w:val="20"/>
                <w:szCs w:val="20"/>
              </w:rPr>
              <w:t xml:space="preserve">Prašymą paaiškinti, patikslinti pirkimo </w:t>
            </w:r>
            <w:r w:rsidR="00EF5E21" w:rsidRPr="007E10F3">
              <w:rPr>
                <w:rFonts w:ascii="Verdana" w:hAnsi="Verdana" w:cstheme="minorHAnsi"/>
                <w:sz w:val="20"/>
                <w:szCs w:val="20"/>
              </w:rPr>
              <w:t>sąlygas</w:t>
            </w:r>
            <w:r w:rsidRPr="007E10F3">
              <w:rPr>
                <w:rFonts w:ascii="Verdana" w:hAnsi="Verdana" w:cstheme="minorHAnsi"/>
                <w:sz w:val="20"/>
                <w:szCs w:val="20"/>
              </w:rPr>
              <w:t xml:space="preserve"> tiekėjas turi pateikti ne vėliau kaip:</w:t>
            </w:r>
          </w:p>
        </w:tc>
        <w:tc>
          <w:tcPr>
            <w:tcW w:w="3643" w:type="dxa"/>
            <w:shd w:val="clear" w:color="auto" w:fill="auto"/>
            <w:tcMar>
              <w:top w:w="0" w:type="dxa"/>
              <w:left w:w="108" w:type="dxa"/>
              <w:bottom w:w="0" w:type="dxa"/>
              <w:right w:w="108" w:type="dxa"/>
            </w:tcMar>
          </w:tcPr>
          <w:p w14:paraId="56FC8010" w14:textId="4BE0A1C7" w:rsidR="00774AA5" w:rsidRPr="007E10F3" w:rsidRDefault="00104B1A" w:rsidP="006C56E1">
            <w:pPr>
              <w:spacing w:after="0" w:line="240" w:lineRule="auto"/>
              <w:jc w:val="both"/>
              <w:rPr>
                <w:rFonts w:ascii="Verdana" w:hAnsi="Verdana" w:cstheme="minorHAnsi"/>
                <w:sz w:val="20"/>
                <w:szCs w:val="20"/>
              </w:rPr>
            </w:pPr>
            <w:r w:rsidRPr="007E10F3">
              <w:rPr>
                <w:rFonts w:ascii="Verdana" w:hAnsi="Verdana" w:cstheme="minorHAnsi"/>
                <w:sz w:val="20"/>
                <w:szCs w:val="20"/>
              </w:rPr>
              <w:t xml:space="preserve">10 (dešimt) </w:t>
            </w:r>
            <w:r w:rsidR="005F17E7" w:rsidRPr="007E10F3">
              <w:rPr>
                <w:rFonts w:ascii="Verdana" w:hAnsi="Verdana" w:cstheme="minorHAnsi"/>
                <w:sz w:val="20"/>
                <w:szCs w:val="20"/>
              </w:rPr>
              <w:t>dienų iki pasiūlymų pateikimo termino dienos</w:t>
            </w:r>
          </w:p>
        </w:tc>
        <w:tc>
          <w:tcPr>
            <w:tcW w:w="2954" w:type="dxa"/>
            <w:shd w:val="clear" w:color="auto" w:fill="auto"/>
            <w:tcMar>
              <w:top w:w="0" w:type="dxa"/>
              <w:left w:w="108" w:type="dxa"/>
              <w:bottom w:w="0" w:type="dxa"/>
              <w:right w:w="108" w:type="dxa"/>
            </w:tcMar>
          </w:tcPr>
          <w:p w14:paraId="6B3FEA86" w14:textId="33E80FB6" w:rsidR="00774AA5" w:rsidRPr="007E10F3" w:rsidRDefault="00774AA5" w:rsidP="006C56E1">
            <w:pPr>
              <w:spacing w:after="0" w:line="240" w:lineRule="auto"/>
              <w:jc w:val="both"/>
              <w:rPr>
                <w:rFonts w:ascii="Verdana" w:hAnsi="Verdana" w:cstheme="minorHAnsi"/>
                <w:iCs/>
                <w:sz w:val="20"/>
                <w:szCs w:val="20"/>
              </w:rPr>
            </w:pPr>
          </w:p>
        </w:tc>
      </w:tr>
      <w:tr w:rsidR="00774AA5" w:rsidRPr="006C56E1" w14:paraId="6E37868A" w14:textId="77777777" w:rsidTr="27EF74E0">
        <w:trPr>
          <w:trHeight w:val="20"/>
        </w:trPr>
        <w:tc>
          <w:tcPr>
            <w:tcW w:w="726" w:type="dxa"/>
            <w:shd w:val="clear" w:color="auto" w:fill="auto"/>
            <w:tcMar>
              <w:top w:w="0" w:type="dxa"/>
              <w:left w:w="108" w:type="dxa"/>
              <w:bottom w:w="0" w:type="dxa"/>
              <w:right w:w="108" w:type="dxa"/>
            </w:tcMar>
          </w:tcPr>
          <w:p w14:paraId="5A3E2C4C" w14:textId="033C7E4A"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1E3634E1" w14:textId="6A145837"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t xml:space="preserve">Perkančioji organizacija </w:t>
            </w:r>
            <w:r w:rsidR="009B3AF8" w:rsidRPr="007E10F3">
              <w:rPr>
                <w:rFonts w:ascii="Verdana" w:hAnsi="Verdana" w:cstheme="minorHAnsi"/>
                <w:sz w:val="20"/>
                <w:szCs w:val="20"/>
              </w:rPr>
              <w:t>p</w:t>
            </w:r>
            <w:r w:rsidRPr="007E10F3">
              <w:rPr>
                <w:rFonts w:ascii="Verdana" w:hAnsi="Verdana" w:cstheme="minorHAnsi"/>
                <w:sz w:val="20"/>
                <w:szCs w:val="20"/>
              </w:rPr>
              <w:t xml:space="preserve">irkimo </w:t>
            </w:r>
            <w:r w:rsidR="00EF5E21" w:rsidRPr="007E10F3">
              <w:rPr>
                <w:rFonts w:ascii="Verdana" w:hAnsi="Verdana" w:cstheme="minorHAnsi"/>
                <w:sz w:val="20"/>
                <w:szCs w:val="20"/>
              </w:rPr>
              <w:t>sąlygų</w:t>
            </w:r>
            <w:r w:rsidRPr="007E10F3">
              <w:rPr>
                <w:rFonts w:ascii="Verdana" w:hAnsi="Verdana" w:cstheme="minorHAnsi"/>
                <w:sz w:val="20"/>
                <w:szCs w:val="20"/>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65281BE5" w:rsidR="00774AA5" w:rsidRPr="007E10F3" w:rsidRDefault="006C56E1" w:rsidP="006C56E1">
            <w:pPr>
              <w:spacing w:after="0" w:line="240" w:lineRule="auto"/>
              <w:jc w:val="both"/>
              <w:rPr>
                <w:rFonts w:ascii="Verdana" w:hAnsi="Verdana" w:cstheme="minorHAnsi"/>
                <w:sz w:val="20"/>
                <w:szCs w:val="20"/>
              </w:rPr>
            </w:pPr>
            <w:r w:rsidRPr="007E10F3">
              <w:rPr>
                <w:rFonts w:ascii="Verdana" w:hAnsi="Verdana" w:cstheme="minorHAnsi"/>
                <w:sz w:val="20"/>
                <w:szCs w:val="20"/>
              </w:rPr>
              <w:t>6 (šešios)</w:t>
            </w:r>
            <w:r w:rsidR="00CE1F13" w:rsidRPr="007E10F3">
              <w:rPr>
                <w:rFonts w:ascii="Verdana" w:hAnsi="Verdana" w:cstheme="minorHAnsi"/>
                <w:sz w:val="20"/>
                <w:szCs w:val="20"/>
              </w:rPr>
              <w:t xml:space="preserve"> dien</w:t>
            </w:r>
            <w:r w:rsidRPr="007E10F3">
              <w:rPr>
                <w:rFonts w:ascii="Verdana" w:hAnsi="Verdana" w:cstheme="minorHAnsi"/>
                <w:sz w:val="20"/>
                <w:szCs w:val="20"/>
              </w:rPr>
              <w:t>os</w:t>
            </w:r>
            <w:r w:rsidR="00CE1F13" w:rsidRPr="007E10F3">
              <w:rPr>
                <w:rFonts w:ascii="Verdana" w:hAnsi="Verdana" w:cstheme="minorHAnsi"/>
                <w:sz w:val="20"/>
                <w:szCs w:val="20"/>
              </w:rPr>
              <w:t xml:space="preserve"> iki pasiūlymų pateikimo termino dienos</w:t>
            </w:r>
          </w:p>
        </w:tc>
        <w:tc>
          <w:tcPr>
            <w:tcW w:w="2954" w:type="dxa"/>
            <w:shd w:val="clear" w:color="auto" w:fill="auto"/>
            <w:tcMar>
              <w:top w:w="0" w:type="dxa"/>
              <w:left w:w="108" w:type="dxa"/>
              <w:bottom w:w="0" w:type="dxa"/>
              <w:right w:w="108" w:type="dxa"/>
            </w:tcMar>
          </w:tcPr>
          <w:p w14:paraId="2E898EC9" w14:textId="65BBB7F7" w:rsidR="00774AA5" w:rsidRPr="007E10F3" w:rsidRDefault="00774AA5" w:rsidP="006C56E1">
            <w:pPr>
              <w:spacing w:after="0" w:line="240" w:lineRule="auto"/>
              <w:jc w:val="both"/>
              <w:rPr>
                <w:rFonts w:ascii="Verdana" w:hAnsi="Verdana" w:cstheme="minorHAnsi"/>
                <w:sz w:val="20"/>
                <w:szCs w:val="20"/>
              </w:rPr>
            </w:pPr>
          </w:p>
        </w:tc>
      </w:tr>
      <w:tr w:rsidR="00774AA5" w:rsidRPr="006C56E1" w14:paraId="7621DE63" w14:textId="77777777" w:rsidTr="27EF74E0">
        <w:trPr>
          <w:trHeight w:val="20"/>
        </w:trPr>
        <w:tc>
          <w:tcPr>
            <w:tcW w:w="726" w:type="dxa"/>
            <w:shd w:val="clear" w:color="auto" w:fill="auto"/>
            <w:tcMar>
              <w:top w:w="0" w:type="dxa"/>
              <w:left w:w="108" w:type="dxa"/>
              <w:bottom w:w="0" w:type="dxa"/>
              <w:right w:w="108" w:type="dxa"/>
            </w:tcMar>
          </w:tcPr>
          <w:p w14:paraId="63314DF2" w14:textId="5548A91C"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758839D1" w14:textId="4F4D0EEB" w:rsidR="00774AA5" w:rsidRPr="007E10F3" w:rsidRDefault="00455131" w:rsidP="006C56E1">
            <w:pPr>
              <w:spacing w:after="0" w:line="240" w:lineRule="auto"/>
              <w:jc w:val="both"/>
              <w:rPr>
                <w:rFonts w:ascii="Verdana" w:hAnsi="Verdana" w:cstheme="minorHAnsi"/>
                <w:sz w:val="20"/>
                <w:szCs w:val="20"/>
              </w:rPr>
            </w:pPr>
            <w:r w:rsidRPr="007E10F3">
              <w:rPr>
                <w:rFonts w:ascii="Verdana" w:hAnsi="Verdana" w:cstheme="minorHAnsi"/>
                <w:sz w:val="20"/>
                <w:szCs w:val="20"/>
              </w:rPr>
              <w:t>O</w:t>
            </w:r>
            <w:r w:rsidR="00774AA5" w:rsidRPr="007E10F3">
              <w:rPr>
                <w:rFonts w:ascii="Verdana" w:hAnsi="Verdana" w:cstheme="minorHAnsi"/>
                <w:sz w:val="20"/>
                <w:szCs w:val="20"/>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7E10F3" w:rsidRDefault="00774AA5" w:rsidP="006C56E1">
            <w:pPr>
              <w:spacing w:after="0" w:line="240" w:lineRule="auto"/>
              <w:jc w:val="both"/>
              <w:rPr>
                <w:rFonts w:ascii="Verdana" w:hAnsi="Verdana" w:cstheme="minorHAnsi"/>
                <w:iCs/>
                <w:sz w:val="20"/>
                <w:szCs w:val="20"/>
              </w:rPr>
            </w:pPr>
            <w:r w:rsidRPr="007E10F3">
              <w:rPr>
                <w:rFonts w:ascii="Verdana" w:hAnsi="Verdana" w:cstheme="minorHAnsi"/>
                <w:iCs/>
                <w:sz w:val="20"/>
                <w:szCs w:val="20"/>
              </w:rPr>
              <w:t>NETAIKOMA</w:t>
            </w:r>
          </w:p>
        </w:tc>
        <w:tc>
          <w:tcPr>
            <w:tcW w:w="2954" w:type="dxa"/>
            <w:shd w:val="clear" w:color="auto" w:fill="auto"/>
            <w:tcMar>
              <w:top w:w="0" w:type="dxa"/>
              <w:left w:w="108" w:type="dxa"/>
              <w:bottom w:w="0" w:type="dxa"/>
              <w:right w:w="108" w:type="dxa"/>
            </w:tcMar>
          </w:tcPr>
          <w:p w14:paraId="0CB425FC" w14:textId="4B47F8A2" w:rsidR="00774AA5" w:rsidRPr="007E10F3" w:rsidRDefault="00774AA5" w:rsidP="006C56E1">
            <w:pPr>
              <w:spacing w:after="0" w:line="240" w:lineRule="auto"/>
              <w:jc w:val="both"/>
              <w:rPr>
                <w:rFonts w:ascii="Verdana" w:hAnsi="Verdana" w:cstheme="minorHAnsi"/>
                <w:sz w:val="20"/>
                <w:szCs w:val="20"/>
              </w:rPr>
            </w:pPr>
          </w:p>
        </w:tc>
      </w:tr>
      <w:tr w:rsidR="00774AA5" w:rsidRPr="006C56E1" w14:paraId="3AA572DF" w14:textId="77777777" w:rsidTr="27EF74E0">
        <w:trPr>
          <w:trHeight w:val="20"/>
        </w:trPr>
        <w:tc>
          <w:tcPr>
            <w:tcW w:w="726" w:type="dxa"/>
            <w:shd w:val="clear" w:color="auto" w:fill="auto"/>
            <w:tcMar>
              <w:top w:w="0" w:type="dxa"/>
              <w:left w:w="108" w:type="dxa"/>
              <w:bottom w:w="0" w:type="dxa"/>
              <w:right w:w="108" w:type="dxa"/>
            </w:tcMar>
          </w:tcPr>
          <w:p w14:paraId="0C5D727C" w14:textId="097AAFC5"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77FDC819" w14:textId="2D3D8B4C"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t xml:space="preserve">Perkančioji organizacija rengs susitikimus su tiekėjais dėl pirkimo </w:t>
            </w:r>
            <w:r w:rsidR="006932C2" w:rsidRPr="007E10F3">
              <w:rPr>
                <w:rFonts w:ascii="Verdana" w:hAnsi="Verdana" w:cstheme="minorHAnsi"/>
                <w:sz w:val="20"/>
                <w:szCs w:val="20"/>
              </w:rPr>
              <w:t>sąlygų</w:t>
            </w:r>
            <w:r w:rsidRPr="007E10F3">
              <w:rPr>
                <w:rFonts w:ascii="Verdana" w:hAnsi="Verdana" w:cstheme="minorHAnsi"/>
                <w:sz w:val="20"/>
                <w:szCs w:val="20"/>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7E10F3" w:rsidRDefault="00774AA5" w:rsidP="006C56E1">
            <w:pPr>
              <w:spacing w:after="0" w:line="240" w:lineRule="auto"/>
              <w:jc w:val="both"/>
              <w:rPr>
                <w:rFonts w:ascii="Verdana" w:hAnsi="Verdana" w:cstheme="minorHAnsi"/>
                <w:iCs/>
                <w:sz w:val="20"/>
                <w:szCs w:val="20"/>
              </w:rPr>
            </w:pPr>
            <w:r w:rsidRPr="007E10F3">
              <w:rPr>
                <w:rFonts w:ascii="Verdana" w:hAnsi="Verdana" w:cstheme="minorHAnsi"/>
                <w:iCs/>
                <w:sz w:val="20"/>
                <w:szCs w:val="20"/>
              </w:rPr>
              <w:t>NETAIKOMA</w:t>
            </w:r>
          </w:p>
        </w:tc>
        <w:tc>
          <w:tcPr>
            <w:tcW w:w="2954" w:type="dxa"/>
            <w:shd w:val="clear" w:color="auto" w:fill="auto"/>
            <w:tcMar>
              <w:top w:w="0" w:type="dxa"/>
              <w:left w:w="108" w:type="dxa"/>
              <w:bottom w:w="0" w:type="dxa"/>
              <w:right w:w="108" w:type="dxa"/>
            </w:tcMar>
          </w:tcPr>
          <w:p w14:paraId="1C7B20C9" w14:textId="6D10503D" w:rsidR="00774AA5" w:rsidRPr="007E10F3" w:rsidRDefault="00774AA5" w:rsidP="006C56E1">
            <w:pPr>
              <w:spacing w:after="0" w:line="240" w:lineRule="auto"/>
              <w:jc w:val="both"/>
              <w:rPr>
                <w:rFonts w:ascii="Verdana" w:hAnsi="Verdana" w:cstheme="minorHAnsi"/>
                <w:sz w:val="20"/>
                <w:szCs w:val="20"/>
              </w:rPr>
            </w:pPr>
          </w:p>
        </w:tc>
      </w:tr>
      <w:tr w:rsidR="00774AA5" w:rsidRPr="006C56E1" w14:paraId="595801DB" w14:textId="77777777" w:rsidTr="27EF74E0">
        <w:trPr>
          <w:trHeight w:val="20"/>
        </w:trPr>
        <w:tc>
          <w:tcPr>
            <w:tcW w:w="726" w:type="dxa"/>
            <w:shd w:val="clear" w:color="auto" w:fill="auto"/>
            <w:tcMar>
              <w:top w:w="0" w:type="dxa"/>
              <w:left w:w="108" w:type="dxa"/>
              <w:bottom w:w="0" w:type="dxa"/>
              <w:right w:w="108" w:type="dxa"/>
            </w:tcMar>
          </w:tcPr>
          <w:p w14:paraId="7834A329" w14:textId="7DD7B5EE"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1664470B" w14:textId="04429B88" w:rsidR="00774AA5" w:rsidRPr="007E10F3" w:rsidRDefault="00774AA5" w:rsidP="006C56E1">
            <w:pPr>
              <w:spacing w:after="0" w:line="240" w:lineRule="auto"/>
              <w:jc w:val="both"/>
              <w:rPr>
                <w:rFonts w:ascii="Verdana" w:hAnsi="Verdana"/>
                <w:sz w:val="20"/>
                <w:szCs w:val="20"/>
              </w:rPr>
            </w:pPr>
            <w:r w:rsidRPr="007E10F3">
              <w:rPr>
                <w:rFonts w:ascii="Verdana" w:hAnsi="Verdana"/>
                <w:sz w:val="20"/>
                <w:szCs w:val="20"/>
              </w:rPr>
              <w:t>Tiekėjai turi pateikti prekių pavyzdžius</w:t>
            </w:r>
          </w:p>
        </w:tc>
        <w:tc>
          <w:tcPr>
            <w:tcW w:w="3643" w:type="dxa"/>
            <w:shd w:val="clear" w:color="auto" w:fill="auto"/>
            <w:tcMar>
              <w:top w:w="0" w:type="dxa"/>
              <w:left w:w="108" w:type="dxa"/>
              <w:bottom w:w="0" w:type="dxa"/>
              <w:right w:w="108" w:type="dxa"/>
            </w:tcMar>
          </w:tcPr>
          <w:p w14:paraId="2276FCB7" w14:textId="4AA0A6C8" w:rsidR="00774AA5" w:rsidRPr="007E10F3" w:rsidRDefault="00774AA5" w:rsidP="006C56E1">
            <w:pPr>
              <w:pStyle w:val="Body2"/>
              <w:spacing w:after="0"/>
              <w:rPr>
                <w:rFonts w:ascii="Verdana" w:hAnsi="Verdana"/>
                <w:color w:val="auto"/>
                <w:sz w:val="20"/>
                <w:szCs w:val="20"/>
              </w:rPr>
            </w:pPr>
            <w:r w:rsidRPr="007E10F3">
              <w:rPr>
                <w:rFonts w:ascii="Verdana" w:hAnsi="Verdana" w:cstheme="minorHAnsi"/>
                <w:color w:val="auto"/>
                <w:sz w:val="20"/>
                <w:szCs w:val="20"/>
                <w:lang w:val="lt-LT"/>
              </w:rPr>
              <w:t>NETAIKOMA</w:t>
            </w:r>
          </w:p>
        </w:tc>
        <w:tc>
          <w:tcPr>
            <w:tcW w:w="2954" w:type="dxa"/>
            <w:shd w:val="clear" w:color="auto" w:fill="auto"/>
            <w:tcMar>
              <w:top w:w="0" w:type="dxa"/>
              <w:left w:w="108" w:type="dxa"/>
              <w:bottom w:w="0" w:type="dxa"/>
              <w:right w:w="108" w:type="dxa"/>
            </w:tcMar>
          </w:tcPr>
          <w:p w14:paraId="49C9AF54" w14:textId="060712A8" w:rsidR="00774AA5" w:rsidRPr="007E10F3" w:rsidRDefault="00774AA5" w:rsidP="006C56E1">
            <w:pPr>
              <w:spacing w:after="0" w:line="240" w:lineRule="auto"/>
              <w:jc w:val="both"/>
              <w:rPr>
                <w:rFonts w:ascii="Verdana" w:hAnsi="Verdana" w:cstheme="minorHAnsi"/>
                <w:sz w:val="20"/>
                <w:szCs w:val="20"/>
              </w:rPr>
            </w:pPr>
          </w:p>
        </w:tc>
      </w:tr>
      <w:tr w:rsidR="00774AA5" w:rsidRPr="007E10F3" w14:paraId="712AAA1F" w14:textId="77777777" w:rsidTr="27EF74E0">
        <w:trPr>
          <w:trHeight w:val="20"/>
        </w:trPr>
        <w:tc>
          <w:tcPr>
            <w:tcW w:w="726" w:type="dxa"/>
            <w:shd w:val="clear" w:color="auto" w:fill="auto"/>
            <w:tcMar>
              <w:top w:w="0" w:type="dxa"/>
              <w:left w:w="108" w:type="dxa"/>
              <w:bottom w:w="0" w:type="dxa"/>
              <w:right w:w="108" w:type="dxa"/>
            </w:tcMar>
          </w:tcPr>
          <w:p w14:paraId="204C0E52" w14:textId="1B708D3D"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20CE1883"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7E10F3" w:rsidRDefault="00774AA5" w:rsidP="006C56E1">
            <w:pPr>
              <w:spacing w:after="0" w:line="240" w:lineRule="auto"/>
              <w:jc w:val="both"/>
              <w:rPr>
                <w:rFonts w:ascii="Verdana" w:hAnsi="Verdana" w:cstheme="minorHAnsi"/>
                <w:iCs/>
                <w:sz w:val="20"/>
                <w:szCs w:val="20"/>
              </w:rPr>
            </w:pPr>
            <w:r w:rsidRPr="007E10F3">
              <w:rPr>
                <w:rFonts w:ascii="Verdana" w:hAnsi="Verdana" w:cstheme="minorHAnsi"/>
                <w:iCs/>
                <w:sz w:val="20"/>
                <w:szCs w:val="20"/>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7E10F3" w:rsidRDefault="00774AA5" w:rsidP="006C56E1">
            <w:pPr>
              <w:spacing w:after="0" w:line="240" w:lineRule="auto"/>
              <w:jc w:val="both"/>
              <w:rPr>
                <w:rFonts w:ascii="Verdana" w:hAnsi="Verdana" w:cstheme="minorHAnsi"/>
                <w:sz w:val="20"/>
                <w:szCs w:val="20"/>
              </w:rPr>
            </w:pPr>
          </w:p>
        </w:tc>
      </w:tr>
      <w:tr w:rsidR="00774AA5" w:rsidRPr="007E10F3" w14:paraId="046FE48C" w14:textId="77777777" w:rsidTr="27EF74E0">
        <w:trPr>
          <w:trHeight w:val="20"/>
        </w:trPr>
        <w:tc>
          <w:tcPr>
            <w:tcW w:w="726" w:type="dxa"/>
            <w:shd w:val="clear" w:color="auto" w:fill="auto"/>
            <w:tcMar>
              <w:top w:w="0" w:type="dxa"/>
              <w:left w:w="108" w:type="dxa"/>
              <w:bottom w:w="0" w:type="dxa"/>
              <w:right w:w="108" w:type="dxa"/>
            </w:tcMar>
          </w:tcPr>
          <w:p w14:paraId="0CCD490C" w14:textId="1C5F8541" w:rsidR="00774AA5" w:rsidRPr="007E10F3" w:rsidRDefault="00774AA5" w:rsidP="006C56E1">
            <w:pPr>
              <w:pStyle w:val="Sraopastraipa"/>
              <w:numPr>
                <w:ilvl w:val="0"/>
                <w:numId w:val="28"/>
              </w:numPr>
              <w:spacing w:after="0" w:line="240" w:lineRule="auto"/>
              <w:jc w:val="both"/>
              <w:rPr>
                <w:rFonts w:ascii="Verdana" w:hAnsi="Verdana"/>
                <w:sz w:val="20"/>
                <w:szCs w:val="20"/>
              </w:rPr>
            </w:pPr>
          </w:p>
        </w:tc>
        <w:tc>
          <w:tcPr>
            <w:tcW w:w="2531" w:type="dxa"/>
            <w:shd w:val="clear" w:color="auto" w:fill="auto"/>
            <w:tcMar>
              <w:top w:w="0" w:type="dxa"/>
              <w:left w:w="108" w:type="dxa"/>
              <w:bottom w:w="0" w:type="dxa"/>
              <w:right w:w="108" w:type="dxa"/>
            </w:tcMar>
          </w:tcPr>
          <w:p w14:paraId="3A78067C" w14:textId="511064C5"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sz w:val="20"/>
                <w:szCs w:val="20"/>
              </w:rPr>
              <w:t>Perkančioji organizacija atsako tiekėjui, ar ji sutinka priimti tiekėjo siūlomą pasiūlymo galiojimo užtikrinimą patvirtinantį dokumentą ne vėliau kaip per</w:t>
            </w:r>
          </w:p>
        </w:tc>
        <w:tc>
          <w:tcPr>
            <w:tcW w:w="3643" w:type="dxa"/>
            <w:shd w:val="clear" w:color="auto" w:fill="auto"/>
            <w:tcMar>
              <w:top w:w="0" w:type="dxa"/>
              <w:left w:w="108" w:type="dxa"/>
              <w:bottom w:w="0" w:type="dxa"/>
              <w:right w:w="108" w:type="dxa"/>
            </w:tcMar>
          </w:tcPr>
          <w:p w14:paraId="7C89FA9E" w14:textId="6236F20C" w:rsidR="00EF6436" w:rsidRPr="007E10F3" w:rsidRDefault="006C56E1" w:rsidP="006C56E1">
            <w:pPr>
              <w:spacing w:after="0" w:line="240" w:lineRule="auto"/>
              <w:jc w:val="both"/>
              <w:rPr>
                <w:rFonts w:ascii="Verdana" w:hAnsi="Verdana" w:cstheme="minorHAnsi"/>
                <w:sz w:val="20"/>
                <w:szCs w:val="20"/>
              </w:rPr>
            </w:pPr>
            <w:r w:rsidRPr="007E10F3">
              <w:rPr>
                <w:rFonts w:ascii="Verdana" w:hAnsi="Verdana" w:cstheme="minorHAnsi"/>
                <w:iCs/>
                <w:sz w:val="20"/>
                <w:szCs w:val="20"/>
              </w:rPr>
              <w:t>NETAIKOMA</w:t>
            </w:r>
          </w:p>
          <w:p w14:paraId="4DD4DD87" w14:textId="36DF3448" w:rsidR="00774AA5" w:rsidRPr="007E10F3" w:rsidRDefault="00774AA5" w:rsidP="006C56E1">
            <w:pPr>
              <w:spacing w:after="0" w:line="240" w:lineRule="auto"/>
              <w:jc w:val="both"/>
              <w:rPr>
                <w:rFonts w:ascii="Verdana" w:hAnsi="Verdana" w:cstheme="minorHAnsi"/>
                <w:iCs/>
                <w:sz w:val="20"/>
                <w:szCs w:val="20"/>
              </w:rPr>
            </w:pPr>
          </w:p>
        </w:tc>
        <w:tc>
          <w:tcPr>
            <w:tcW w:w="2954" w:type="dxa"/>
            <w:shd w:val="clear" w:color="auto" w:fill="auto"/>
            <w:tcMar>
              <w:top w:w="0" w:type="dxa"/>
              <w:left w:w="108" w:type="dxa"/>
              <w:bottom w:w="0" w:type="dxa"/>
              <w:right w:w="108" w:type="dxa"/>
            </w:tcMar>
          </w:tcPr>
          <w:p w14:paraId="7A43570F" w14:textId="72AF6985" w:rsidR="00774AA5" w:rsidRPr="007E10F3" w:rsidRDefault="00774AA5" w:rsidP="006C56E1">
            <w:pPr>
              <w:spacing w:after="0" w:line="240" w:lineRule="auto"/>
              <w:jc w:val="both"/>
              <w:rPr>
                <w:rFonts w:ascii="Verdana" w:hAnsi="Verdana"/>
                <w:sz w:val="20"/>
                <w:szCs w:val="20"/>
              </w:rPr>
            </w:pPr>
          </w:p>
        </w:tc>
      </w:tr>
      <w:tr w:rsidR="00774AA5" w:rsidRPr="007E10F3" w14:paraId="1F2EA374" w14:textId="77777777" w:rsidTr="27EF74E0">
        <w:trPr>
          <w:trHeight w:val="20"/>
        </w:trPr>
        <w:tc>
          <w:tcPr>
            <w:tcW w:w="726" w:type="dxa"/>
            <w:shd w:val="clear" w:color="auto" w:fill="auto"/>
            <w:tcMar>
              <w:top w:w="0" w:type="dxa"/>
              <w:left w:w="108" w:type="dxa"/>
              <w:bottom w:w="0" w:type="dxa"/>
              <w:right w:w="108" w:type="dxa"/>
            </w:tcMar>
          </w:tcPr>
          <w:p w14:paraId="539F7958" w14:textId="226D3FF6"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27FEFE6F"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sz w:val="20"/>
                <w:szCs w:val="20"/>
              </w:rPr>
              <w:t xml:space="preserve">Pasiūlymo galiojimo užtikrinimas pirkimo dalyviui grąžinamas </w:t>
            </w:r>
            <w:r w:rsidRPr="007E10F3">
              <w:rPr>
                <w:rFonts w:ascii="Verdana" w:hAnsi="Verdana" w:cstheme="minorHAnsi"/>
                <w:sz w:val="20"/>
                <w:szCs w:val="20"/>
              </w:rPr>
              <w:lastRenderedPageBreak/>
              <w:t>(arba atsisakoma teisių į jį) per</w:t>
            </w:r>
          </w:p>
        </w:tc>
        <w:tc>
          <w:tcPr>
            <w:tcW w:w="3643" w:type="dxa"/>
            <w:shd w:val="clear" w:color="auto" w:fill="auto"/>
            <w:tcMar>
              <w:top w:w="0" w:type="dxa"/>
              <w:left w:w="108" w:type="dxa"/>
              <w:bottom w:w="0" w:type="dxa"/>
              <w:right w:w="108" w:type="dxa"/>
            </w:tcMar>
          </w:tcPr>
          <w:p w14:paraId="7F3A5EF2" w14:textId="2AB34FF4" w:rsidR="006E5188" w:rsidRPr="007E10F3" w:rsidRDefault="006C56E1" w:rsidP="006C56E1">
            <w:pPr>
              <w:spacing w:after="0" w:line="240" w:lineRule="auto"/>
              <w:jc w:val="both"/>
              <w:rPr>
                <w:rFonts w:ascii="Verdana" w:hAnsi="Verdana" w:cstheme="minorHAnsi"/>
                <w:sz w:val="20"/>
                <w:szCs w:val="20"/>
              </w:rPr>
            </w:pPr>
            <w:r w:rsidRPr="007E10F3">
              <w:rPr>
                <w:rFonts w:ascii="Verdana" w:hAnsi="Verdana" w:cstheme="minorHAnsi"/>
                <w:sz w:val="20"/>
                <w:szCs w:val="20"/>
              </w:rPr>
              <w:lastRenderedPageBreak/>
              <w:t>NETAIKOMA</w:t>
            </w:r>
          </w:p>
          <w:p w14:paraId="684369EC" w14:textId="06D354C1" w:rsidR="00774AA5" w:rsidRPr="007E10F3" w:rsidRDefault="00774AA5" w:rsidP="006C56E1">
            <w:pPr>
              <w:spacing w:after="0" w:line="240" w:lineRule="auto"/>
              <w:jc w:val="both"/>
              <w:rPr>
                <w:rFonts w:ascii="Verdana" w:hAnsi="Verdana" w:cstheme="minorHAnsi"/>
                <w:sz w:val="20"/>
                <w:szCs w:val="20"/>
              </w:rPr>
            </w:pPr>
          </w:p>
        </w:tc>
        <w:tc>
          <w:tcPr>
            <w:tcW w:w="2954" w:type="dxa"/>
            <w:shd w:val="clear" w:color="auto" w:fill="auto"/>
            <w:tcMar>
              <w:top w:w="0" w:type="dxa"/>
              <w:left w:w="108" w:type="dxa"/>
              <w:bottom w:w="0" w:type="dxa"/>
              <w:right w:w="108" w:type="dxa"/>
            </w:tcMar>
          </w:tcPr>
          <w:p w14:paraId="7D43700D" w14:textId="3FDEB709" w:rsidR="00774AA5" w:rsidRPr="007E10F3" w:rsidRDefault="00774AA5" w:rsidP="006C56E1">
            <w:pPr>
              <w:spacing w:after="0" w:line="240" w:lineRule="auto"/>
              <w:jc w:val="both"/>
              <w:rPr>
                <w:rFonts w:ascii="Verdana" w:hAnsi="Verdana"/>
                <w:sz w:val="20"/>
                <w:szCs w:val="20"/>
              </w:rPr>
            </w:pPr>
          </w:p>
        </w:tc>
      </w:tr>
      <w:tr w:rsidR="00774AA5" w:rsidRPr="007E10F3" w14:paraId="6D55395E" w14:textId="77777777" w:rsidTr="27EF74E0">
        <w:trPr>
          <w:trHeight w:val="20"/>
        </w:trPr>
        <w:tc>
          <w:tcPr>
            <w:tcW w:w="726" w:type="dxa"/>
            <w:shd w:val="clear" w:color="auto" w:fill="auto"/>
            <w:tcMar>
              <w:top w:w="0" w:type="dxa"/>
              <w:left w:w="108" w:type="dxa"/>
              <w:bottom w:w="0" w:type="dxa"/>
              <w:right w:w="108" w:type="dxa"/>
            </w:tcMar>
          </w:tcPr>
          <w:p w14:paraId="5B414F03" w14:textId="2549B1DC"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738116EE"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7E10F3" w:rsidRDefault="00774AA5" w:rsidP="006C56E1">
            <w:pPr>
              <w:spacing w:after="0" w:line="240" w:lineRule="auto"/>
              <w:jc w:val="both"/>
              <w:rPr>
                <w:rFonts w:ascii="Verdana" w:hAnsi="Verdana" w:cstheme="minorHAnsi"/>
                <w:bCs/>
                <w:sz w:val="20"/>
                <w:szCs w:val="20"/>
              </w:rPr>
            </w:pPr>
          </w:p>
        </w:tc>
      </w:tr>
      <w:tr w:rsidR="00774AA5" w:rsidRPr="007E10F3" w14:paraId="59E99749" w14:textId="77777777" w:rsidTr="27EF74E0">
        <w:trPr>
          <w:trHeight w:val="20"/>
        </w:trPr>
        <w:tc>
          <w:tcPr>
            <w:tcW w:w="726" w:type="dxa"/>
            <w:shd w:val="clear" w:color="auto" w:fill="auto"/>
            <w:tcMar>
              <w:top w:w="0" w:type="dxa"/>
              <w:left w:w="108" w:type="dxa"/>
              <w:bottom w:w="0" w:type="dxa"/>
              <w:right w:w="108" w:type="dxa"/>
            </w:tcMar>
          </w:tcPr>
          <w:p w14:paraId="7986B22C" w14:textId="28A1D23B"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3F6E38E5"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 xml:space="preserve">Perkančioji organizacija pirkimo dalyviams praneša apie priimtą sprendimą nustatyti laimėjusį pasiūlymą, </w:t>
            </w:r>
            <w:r w:rsidRPr="007E10F3">
              <w:rPr>
                <w:rFonts w:ascii="Verdana" w:hAnsi="Verdana" w:cstheme="minorHAnsi"/>
                <w:sz w:val="20"/>
                <w:szCs w:val="20"/>
              </w:rPr>
              <w:t>dėl kurio bus sudaroma</w:t>
            </w:r>
            <w:r w:rsidRPr="007E10F3">
              <w:rPr>
                <w:rFonts w:ascii="Verdana" w:hAnsi="Verdana" w:cstheme="minorHAnsi"/>
                <w:bCs/>
                <w:sz w:val="20"/>
                <w:szCs w:val="20"/>
              </w:rPr>
              <w:t xml:space="preserve"> sutartis ne vėliau kaip per</w:t>
            </w:r>
          </w:p>
        </w:tc>
        <w:tc>
          <w:tcPr>
            <w:tcW w:w="3643" w:type="dxa"/>
            <w:shd w:val="clear" w:color="auto" w:fill="auto"/>
            <w:tcMar>
              <w:top w:w="0" w:type="dxa"/>
              <w:left w:w="108" w:type="dxa"/>
              <w:bottom w:w="0" w:type="dxa"/>
              <w:right w:w="108" w:type="dxa"/>
            </w:tcMar>
          </w:tcPr>
          <w:p w14:paraId="02898D3A" w14:textId="5E20978E" w:rsidR="00774AA5" w:rsidRPr="007E10F3" w:rsidRDefault="00CC70B1"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3</w:t>
            </w:r>
            <w:r w:rsidR="00774AA5" w:rsidRPr="007E10F3">
              <w:rPr>
                <w:rFonts w:ascii="Verdana" w:hAnsi="Verdana" w:cstheme="minorHAnsi"/>
                <w:bCs/>
                <w:sz w:val="20"/>
                <w:szCs w:val="20"/>
              </w:rPr>
              <w:t xml:space="preserve"> (</w:t>
            </w:r>
            <w:r w:rsidR="00D707AB" w:rsidRPr="007E10F3">
              <w:rPr>
                <w:rFonts w:ascii="Verdana" w:hAnsi="Verdana" w:cstheme="minorHAnsi"/>
                <w:bCs/>
                <w:sz w:val="20"/>
                <w:szCs w:val="20"/>
              </w:rPr>
              <w:t>tris</w:t>
            </w:r>
            <w:r w:rsidR="00774AA5" w:rsidRPr="007E10F3">
              <w:rPr>
                <w:rFonts w:ascii="Verdana" w:hAnsi="Verdana" w:cstheme="minorHAnsi"/>
                <w:bCs/>
                <w:sz w:val="20"/>
                <w:szCs w:val="20"/>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7E10F3" w:rsidRDefault="00774AA5" w:rsidP="006C56E1">
            <w:pPr>
              <w:spacing w:after="0" w:line="240" w:lineRule="auto"/>
              <w:jc w:val="both"/>
              <w:rPr>
                <w:rFonts w:ascii="Verdana" w:hAnsi="Verdana" w:cstheme="minorHAnsi"/>
                <w:sz w:val="20"/>
                <w:szCs w:val="20"/>
              </w:rPr>
            </w:pPr>
          </w:p>
        </w:tc>
      </w:tr>
      <w:tr w:rsidR="00774AA5" w:rsidRPr="007E10F3" w14:paraId="5D779D75" w14:textId="77777777" w:rsidTr="27EF74E0">
        <w:trPr>
          <w:trHeight w:val="20"/>
        </w:trPr>
        <w:tc>
          <w:tcPr>
            <w:tcW w:w="726" w:type="dxa"/>
            <w:shd w:val="clear" w:color="auto" w:fill="auto"/>
            <w:tcMar>
              <w:top w:w="0" w:type="dxa"/>
              <w:left w:w="108" w:type="dxa"/>
              <w:bottom w:w="0" w:type="dxa"/>
              <w:right w:w="108" w:type="dxa"/>
            </w:tcMar>
          </w:tcPr>
          <w:p w14:paraId="715DBD55" w14:textId="53D9A072"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343562B6"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7E10F3" w:rsidRDefault="00774AA5" w:rsidP="006C56E1">
            <w:pPr>
              <w:pStyle w:val="tajtip"/>
              <w:shd w:val="clear" w:color="auto" w:fill="FFFFFF"/>
              <w:spacing w:before="0" w:beforeAutospacing="0" w:after="0" w:afterAutospacing="0"/>
              <w:ind w:firstLine="313"/>
              <w:jc w:val="both"/>
              <w:rPr>
                <w:rFonts w:ascii="Verdana" w:hAnsi="Verdana" w:cstheme="minorHAnsi"/>
                <w:sz w:val="20"/>
                <w:szCs w:val="20"/>
              </w:rPr>
            </w:pPr>
          </w:p>
        </w:tc>
      </w:tr>
      <w:tr w:rsidR="00774AA5" w:rsidRPr="007E10F3" w14:paraId="3739CF2C" w14:textId="77777777" w:rsidTr="27EF74E0">
        <w:trPr>
          <w:trHeight w:val="20"/>
        </w:trPr>
        <w:tc>
          <w:tcPr>
            <w:tcW w:w="726" w:type="dxa"/>
            <w:shd w:val="clear" w:color="auto" w:fill="auto"/>
            <w:tcMar>
              <w:top w:w="0" w:type="dxa"/>
              <w:left w:w="108" w:type="dxa"/>
              <w:bottom w:w="0" w:type="dxa"/>
              <w:right w:w="108" w:type="dxa"/>
            </w:tcMar>
          </w:tcPr>
          <w:p w14:paraId="50E0821F" w14:textId="51531F71"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4FECB953"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sz w:val="20"/>
                <w:szCs w:val="20"/>
                <w:shd w:val="clear" w:color="auto" w:fill="FFFFFF"/>
              </w:rPr>
              <w:t xml:space="preserve">Tiekėjas turi teisę pateikti pretenziją perkančiajai organizacijai, pateikti prašymą ar pareikšti ieškinį teismui </w:t>
            </w:r>
            <w:r w:rsidRPr="007E10F3">
              <w:rPr>
                <w:rFonts w:ascii="Verdana" w:hAnsi="Verdana" w:cstheme="minorHAnsi"/>
                <w:bCs/>
                <w:sz w:val="20"/>
                <w:szCs w:val="20"/>
              </w:rPr>
              <w:t>ne vėliau kaip per</w:t>
            </w:r>
          </w:p>
        </w:tc>
        <w:tc>
          <w:tcPr>
            <w:tcW w:w="3643" w:type="dxa"/>
            <w:shd w:val="clear" w:color="auto" w:fill="auto"/>
            <w:tcMar>
              <w:top w:w="0" w:type="dxa"/>
              <w:left w:w="108" w:type="dxa"/>
              <w:bottom w:w="0" w:type="dxa"/>
              <w:right w:w="108" w:type="dxa"/>
            </w:tcMar>
          </w:tcPr>
          <w:p w14:paraId="38F150E0" w14:textId="4226E2A6" w:rsidR="006C7941" w:rsidRPr="007E10F3" w:rsidRDefault="00774AA5" w:rsidP="27EF74E0">
            <w:pPr>
              <w:spacing w:after="0" w:line="240" w:lineRule="auto"/>
              <w:jc w:val="both"/>
              <w:rPr>
                <w:rFonts w:ascii="Verdana" w:hAnsi="Verdana"/>
                <w:sz w:val="20"/>
                <w:szCs w:val="20"/>
              </w:rPr>
            </w:pPr>
            <w:r w:rsidRPr="27EF74E0">
              <w:rPr>
                <w:rFonts w:ascii="Verdana" w:hAnsi="Verdana"/>
                <w:sz w:val="20"/>
                <w:szCs w:val="20"/>
              </w:rPr>
              <w:t xml:space="preserve">10 (dešimt) </w:t>
            </w:r>
            <w:r w:rsidR="00C77CAE" w:rsidRPr="27EF74E0">
              <w:rPr>
                <w:rFonts w:ascii="Verdana" w:hAnsi="Verdana"/>
                <w:sz w:val="20"/>
                <w:szCs w:val="20"/>
              </w:rPr>
              <w:t>dienų</w:t>
            </w:r>
            <w:r w:rsidR="757A8FB0" w:rsidRPr="27EF74E0">
              <w:rPr>
                <w:rFonts w:ascii="Verdana" w:hAnsi="Verdana"/>
                <w:sz w:val="20"/>
                <w:szCs w:val="20"/>
              </w:rPr>
              <w:t xml:space="preserve"> </w:t>
            </w:r>
            <w:r w:rsidR="00D65C16" w:rsidRPr="27EF74E0">
              <w:rPr>
                <w:rFonts w:ascii="Verdana" w:hAnsi="Verdana"/>
                <w:sz w:val="20"/>
                <w:szCs w:val="20"/>
              </w:rPr>
              <w:t xml:space="preserve">nuo </w:t>
            </w:r>
            <w:r w:rsidR="006C7941" w:rsidRPr="27EF74E0">
              <w:rPr>
                <w:rFonts w:ascii="Verdana" w:eastAsia="Arial" w:hAnsi="Verdana"/>
                <w:sz w:val="20"/>
                <w:szCs w:val="20"/>
              </w:rPr>
              <w:t>perkančiosios organizacijos</w:t>
            </w:r>
            <w:r w:rsidR="00D65C16" w:rsidRPr="27EF74E0">
              <w:rPr>
                <w:rFonts w:ascii="Verdana" w:hAnsi="Verdana"/>
                <w:sz w:val="20"/>
                <w:szCs w:val="20"/>
              </w:rPr>
              <w:t xml:space="preserve"> pranešimo raštu apie jos priimtą sprendimą išsiuntimo tiekėjams dienos arba nuo paskelbimo apie </w:t>
            </w:r>
            <w:r w:rsidR="006C7941" w:rsidRPr="27EF74E0">
              <w:rPr>
                <w:rFonts w:ascii="Verdana" w:eastAsia="Arial" w:hAnsi="Verdana"/>
                <w:sz w:val="20"/>
                <w:szCs w:val="20"/>
              </w:rPr>
              <w:t>perkančiosios organizacijos</w:t>
            </w:r>
            <w:r w:rsidR="00D65C16" w:rsidRPr="27EF74E0">
              <w:rPr>
                <w:rFonts w:ascii="Verdana" w:hAnsi="Verdana"/>
                <w:sz w:val="20"/>
                <w:szCs w:val="20"/>
              </w:rPr>
              <w:t xml:space="preserve"> priimtus sprendimus dienos, jei VPĮ nenumato reikalavimo raštu informuoti tiekėjus apie </w:t>
            </w:r>
            <w:r w:rsidR="00D65C16" w:rsidRPr="27EF74E0">
              <w:rPr>
                <w:rFonts w:ascii="Verdana" w:eastAsia="Arial" w:hAnsi="Verdana"/>
                <w:sz w:val="20"/>
                <w:szCs w:val="20"/>
              </w:rPr>
              <w:t xml:space="preserve"> </w:t>
            </w:r>
            <w:r w:rsidR="006C7941" w:rsidRPr="27EF74E0">
              <w:rPr>
                <w:rFonts w:ascii="Verdana" w:eastAsia="Arial" w:hAnsi="Verdana"/>
                <w:sz w:val="20"/>
                <w:szCs w:val="20"/>
              </w:rPr>
              <w:t>perkančiosios organizacijos</w:t>
            </w:r>
            <w:r w:rsidR="00D65C16" w:rsidRPr="27EF74E0">
              <w:rPr>
                <w:rFonts w:ascii="Verdana" w:hAnsi="Verdana"/>
                <w:sz w:val="20"/>
                <w:szCs w:val="20"/>
              </w:rPr>
              <w:t xml:space="preserve"> priimtus sprendimus;</w:t>
            </w:r>
          </w:p>
          <w:p w14:paraId="24167C40" w14:textId="4434CEE0" w:rsidR="00774AA5" w:rsidRPr="007E10F3" w:rsidRDefault="00D65C16" w:rsidP="006C56E1">
            <w:pPr>
              <w:spacing w:after="0" w:line="240" w:lineRule="auto"/>
              <w:jc w:val="both"/>
              <w:rPr>
                <w:rFonts w:ascii="Verdana" w:hAnsi="Verdana" w:cstheme="minorHAnsi"/>
                <w:sz w:val="20"/>
                <w:szCs w:val="20"/>
              </w:rPr>
            </w:pPr>
            <w:r w:rsidRPr="007E10F3">
              <w:rPr>
                <w:rFonts w:ascii="Verdana" w:hAnsi="Verdana" w:cstheme="minorHAnsi"/>
                <w:sz w:val="20"/>
                <w:szCs w:val="20"/>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7E10F3" w:rsidRDefault="00774AA5" w:rsidP="006C56E1">
            <w:pPr>
              <w:spacing w:after="0" w:line="240" w:lineRule="auto"/>
              <w:jc w:val="both"/>
              <w:rPr>
                <w:rFonts w:ascii="Verdana" w:hAnsi="Verdana" w:cstheme="minorHAnsi"/>
                <w:bCs/>
                <w:sz w:val="20"/>
                <w:szCs w:val="20"/>
              </w:rPr>
            </w:pPr>
          </w:p>
        </w:tc>
      </w:tr>
      <w:tr w:rsidR="00774AA5" w:rsidRPr="007E10F3" w14:paraId="1A8FC6DE" w14:textId="77777777" w:rsidTr="27EF74E0">
        <w:trPr>
          <w:trHeight w:val="20"/>
        </w:trPr>
        <w:tc>
          <w:tcPr>
            <w:tcW w:w="726" w:type="dxa"/>
            <w:shd w:val="clear" w:color="auto" w:fill="auto"/>
            <w:tcMar>
              <w:top w:w="0" w:type="dxa"/>
              <w:left w:w="108" w:type="dxa"/>
              <w:bottom w:w="0" w:type="dxa"/>
              <w:right w:w="108" w:type="dxa"/>
            </w:tcMar>
          </w:tcPr>
          <w:p w14:paraId="3FCD8BCC" w14:textId="19D85D51" w:rsidR="00774AA5" w:rsidRPr="007E10F3" w:rsidRDefault="00774AA5" w:rsidP="006C56E1">
            <w:pPr>
              <w:pStyle w:val="Sraopastraipa"/>
              <w:numPr>
                <w:ilvl w:val="0"/>
                <w:numId w:val="28"/>
              </w:numPr>
              <w:spacing w:after="0" w:line="240" w:lineRule="auto"/>
              <w:jc w:val="both"/>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4B78EF85" w14:textId="77777777"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t xml:space="preserve">Perkančioji organizacija privalo išnagrinėti tiekėjo pretenziją priimti motyvuotą sprendimą ir apie jį, taip pat apie anksčiau praneštų pirkimo procedūros terminų pasikeitimą raštu pranešti pretenziją pateikusiam tiekėjui ir </w:t>
            </w:r>
            <w:r w:rsidRPr="007E10F3">
              <w:rPr>
                <w:rFonts w:ascii="Verdana" w:hAnsi="Verdana" w:cstheme="minorHAnsi"/>
                <w:sz w:val="20"/>
                <w:szCs w:val="20"/>
              </w:rPr>
              <w:lastRenderedPageBreak/>
              <w:t>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lastRenderedPageBreak/>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7E10F3" w:rsidRDefault="00774AA5" w:rsidP="006C56E1">
            <w:pPr>
              <w:spacing w:after="0" w:line="240" w:lineRule="auto"/>
              <w:jc w:val="both"/>
              <w:rPr>
                <w:rFonts w:ascii="Verdana" w:hAnsi="Verdana" w:cstheme="minorHAnsi"/>
                <w:sz w:val="20"/>
                <w:szCs w:val="20"/>
              </w:rPr>
            </w:pPr>
          </w:p>
        </w:tc>
      </w:tr>
      <w:tr w:rsidR="00774AA5" w:rsidRPr="007E10F3" w14:paraId="65BDD6BA" w14:textId="77777777" w:rsidTr="27EF74E0">
        <w:trPr>
          <w:trHeight w:val="20"/>
        </w:trPr>
        <w:tc>
          <w:tcPr>
            <w:tcW w:w="726" w:type="dxa"/>
            <w:shd w:val="clear" w:color="auto" w:fill="auto"/>
            <w:tcMar>
              <w:top w:w="0" w:type="dxa"/>
              <w:left w:w="108" w:type="dxa"/>
              <w:bottom w:w="0" w:type="dxa"/>
              <w:right w:w="108" w:type="dxa"/>
            </w:tcMar>
          </w:tcPr>
          <w:p w14:paraId="18CCF556" w14:textId="1FABF3A4"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09ECB10C" w14:textId="3DC83BDC"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sz w:val="20"/>
                <w:szCs w:val="20"/>
              </w:rPr>
              <w:t>Jeigu perkančioji organizacija per nustatytą terminą neišnagrinėja jai pateiktos pretenzijos, tiekėjas turi teisę pateikti prašymą ar pareikšti ieškinį teismui per</w:t>
            </w:r>
            <w:r w:rsidRPr="007E10F3">
              <w:rPr>
                <w:rFonts w:ascii="Verdana" w:hAnsi="Verdana" w:cstheme="minorHAnsi"/>
                <w:bCs/>
                <w:sz w:val="20"/>
                <w:szCs w:val="20"/>
              </w:rPr>
              <w:t xml:space="preserve"> (išskyrus ieškinį dėl sutarties pripažinimo negaliojančia)</w:t>
            </w:r>
          </w:p>
        </w:tc>
        <w:tc>
          <w:tcPr>
            <w:tcW w:w="3643" w:type="dxa"/>
            <w:shd w:val="clear" w:color="auto" w:fill="auto"/>
            <w:tcMar>
              <w:top w:w="0" w:type="dxa"/>
              <w:left w:w="108" w:type="dxa"/>
              <w:bottom w:w="0" w:type="dxa"/>
              <w:right w:w="108" w:type="dxa"/>
            </w:tcMar>
          </w:tcPr>
          <w:p w14:paraId="5850D3CD" w14:textId="77777777"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7E10F3" w:rsidRDefault="00774AA5" w:rsidP="006C56E1">
            <w:pPr>
              <w:spacing w:after="0" w:line="240" w:lineRule="auto"/>
              <w:jc w:val="both"/>
              <w:rPr>
                <w:rFonts w:ascii="Verdana" w:hAnsi="Verdana" w:cstheme="minorHAnsi"/>
                <w:sz w:val="20"/>
                <w:szCs w:val="20"/>
              </w:rPr>
            </w:pPr>
          </w:p>
        </w:tc>
      </w:tr>
      <w:tr w:rsidR="00774AA5" w:rsidRPr="007E10F3" w14:paraId="1EEDC62F" w14:textId="77777777" w:rsidTr="27EF74E0">
        <w:trPr>
          <w:trHeight w:val="20"/>
        </w:trPr>
        <w:tc>
          <w:tcPr>
            <w:tcW w:w="726" w:type="dxa"/>
            <w:shd w:val="clear" w:color="auto" w:fill="auto"/>
            <w:tcMar>
              <w:top w:w="0" w:type="dxa"/>
              <w:left w:w="108" w:type="dxa"/>
              <w:bottom w:w="0" w:type="dxa"/>
              <w:right w:w="108" w:type="dxa"/>
            </w:tcMar>
          </w:tcPr>
          <w:p w14:paraId="3EE38EA3" w14:textId="7B1FEB4A" w:rsidR="00774AA5" w:rsidRPr="007E10F3" w:rsidRDefault="00774AA5" w:rsidP="006C56E1">
            <w:pPr>
              <w:pStyle w:val="Sraopastraipa"/>
              <w:numPr>
                <w:ilvl w:val="0"/>
                <w:numId w:val="28"/>
              </w:numPr>
              <w:spacing w:after="0" w:line="240" w:lineRule="auto"/>
              <w:jc w:val="both"/>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3AE3E0BA" w14:textId="77777777"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01EAACCD"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bCs/>
                <w:sz w:val="20"/>
                <w:szCs w:val="20"/>
              </w:rPr>
              <w:t>10 (dešimt) dienų,</w:t>
            </w:r>
            <w:r w:rsidRPr="007E10F3">
              <w:rPr>
                <w:rFonts w:ascii="Verdana" w:hAnsi="Verdana" w:cstheme="minorHAnsi"/>
                <w:sz w:val="20"/>
                <w:szCs w:val="20"/>
              </w:rPr>
              <w:t xml:space="preserve"> nuo pranešimo apie sprendimą sudaryti sutartį (o jei buv</w:t>
            </w:r>
            <w:r w:rsidR="00087211" w:rsidRPr="007E10F3">
              <w:rPr>
                <w:rFonts w:ascii="Verdana" w:hAnsi="Verdana" w:cstheme="minorHAnsi"/>
                <w:sz w:val="20"/>
                <w:szCs w:val="20"/>
              </w:rPr>
              <w:t>o</w:t>
            </w:r>
            <w:r w:rsidRPr="007E10F3">
              <w:rPr>
                <w:rFonts w:ascii="Verdana" w:hAnsi="Verdana" w:cstheme="minorHAnsi"/>
                <w:sz w:val="20"/>
                <w:szCs w:val="20"/>
              </w:rPr>
              <w:t xml:space="preserve"> gauta pretenzija – </w:t>
            </w:r>
            <w:r w:rsidRPr="007E10F3">
              <w:rPr>
                <w:rFonts w:ascii="Verdana" w:hAnsi="Verdana"/>
                <w:sz w:val="20"/>
                <w:szCs w:val="20"/>
              </w:rPr>
              <w:t xml:space="preserve">nuo pranešimo raštu apie jos priimtą sprendimą </w:t>
            </w:r>
            <w:r w:rsidRPr="007E10F3">
              <w:rPr>
                <w:rFonts w:ascii="Verdana" w:hAnsi="Verdana" w:cstheme="minorHAnsi"/>
                <w:sz w:val="20"/>
                <w:szCs w:val="20"/>
              </w:rPr>
              <w:t>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7E10F3" w:rsidRDefault="00774AA5" w:rsidP="006C56E1">
            <w:pPr>
              <w:spacing w:after="0" w:line="240" w:lineRule="auto"/>
              <w:jc w:val="both"/>
              <w:rPr>
                <w:rFonts w:ascii="Verdana" w:hAnsi="Verdana" w:cstheme="minorHAnsi"/>
                <w:sz w:val="20"/>
                <w:szCs w:val="20"/>
              </w:rPr>
            </w:pPr>
          </w:p>
        </w:tc>
      </w:tr>
      <w:tr w:rsidR="00451AF7" w:rsidRPr="007E10F3" w14:paraId="74B4ACF3" w14:textId="77777777" w:rsidTr="27EF74E0">
        <w:trPr>
          <w:trHeight w:val="20"/>
        </w:trPr>
        <w:tc>
          <w:tcPr>
            <w:tcW w:w="726" w:type="dxa"/>
            <w:shd w:val="clear" w:color="auto" w:fill="auto"/>
            <w:tcMar>
              <w:top w:w="0" w:type="dxa"/>
              <w:left w:w="108" w:type="dxa"/>
              <w:bottom w:w="0" w:type="dxa"/>
              <w:right w:w="108" w:type="dxa"/>
            </w:tcMar>
          </w:tcPr>
          <w:p w14:paraId="5A1CA8A8" w14:textId="77777777" w:rsidR="00F50C57" w:rsidRPr="007E10F3" w:rsidRDefault="00F50C57" w:rsidP="006C56E1">
            <w:pPr>
              <w:pStyle w:val="Sraopastraipa"/>
              <w:numPr>
                <w:ilvl w:val="0"/>
                <w:numId w:val="28"/>
              </w:numPr>
              <w:spacing w:after="0" w:line="240" w:lineRule="auto"/>
              <w:jc w:val="both"/>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187F2A99" w14:textId="787AA8A5" w:rsidR="00F50C57" w:rsidRPr="007E10F3" w:rsidRDefault="00F50C57" w:rsidP="006C56E1">
            <w:pPr>
              <w:spacing w:after="0" w:line="240" w:lineRule="auto"/>
              <w:jc w:val="both"/>
              <w:rPr>
                <w:rFonts w:ascii="Verdana" w:hAnsi="Verdana" w:cstheme="minorHAnsi"/>
                <w:sz w:val="20"/>
                <w:szCs w:val="20"/>
              </w:rPr>
            </w:pPr>
            <w:r w:rsidRPr="007E10F3">
              <w:rPr>
                <w:rFonts w:ascii="Verdana" w:hAnsi="Verdana" w:cstheme="minorHAnsi"/>
                <w:sz w:val="20"/>
                <w:szCs w:val="20"/>
              </w:rPr>
              <w:t xml:space="preserve">Jeigu </w:t>
            </w:r>
            <w:r w:rsidR="00F46E88" w:rsidRPr="007E10F3">
              <w:rPr>
                <w:rFonts w:ascii="Verdana" w:hAnsi="Verdana"/>
                <w:iCs/>
                <w:sz w:val="20"/>
                <w:szCs w:val="20"/>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2EADD840" w:rsidR="00ED5B78" w:rsidRPr="007E10F3" w:rsidRDefault="000B4E01" w:rsidP="006C56E1">
            <w:pPr>
              <w:spacing w:after="0" w:line="240" w:lineRule="auto"/>
              <w:jc w:val="both"/>
              <w:rPr>
                <w:rFonts w:ascii="Verdana" w:hAnsi="Verdana" w:cstheme="minorHAnsi"/>
                <w:i/>
                <w:iCs/>
                <w:sz w:val="20"/>
                <w:szCs w:val="20"/>
              </w:rPr>
            </w:pPr>
            <w:r w:rsidRPr="007E10F3">
              <w:rPr>
                <w:rFonts w:ascii="Verdana" w:hAnsi="Verdana" w:cstheme="minorHAnsi"/>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7E10F3" w:rsidRDefault="00F50C57" w:rsidP="006C56E1">
            <w:pPr>
              <w:spacing w:after="0" w:line="240" w:lineRule="auto"/>
              <w:jc w:val="both"/>
              <w:rPr>
                <w:rFonts w:ascii="Verdana" w:hAnsi="Verdana" w:cstheme="minorHAnsi"/>
                <w:sz w:val="20"/>
                <w:szCs w:val="20"/>
              </w:rPr>
            </w:pPr>
          </w:p>
        </w:tc>
      </w:tr>
    </w:tbl>
    <w:p w14:paraId="7300D3EE" w14:textId="187855F2" w:rsidR="008F59C5" w:rsidRPr="001F03BC" w:rsidRDefault="008F59C5" w:rsidP="00592DE8">
      <w:pPr>
        <w:tabs>
          <w:tab w:val="left" w:pos="2977"/>
        </w:tabs>
        <w:spacing w:after="120" w:line="20" w:lineRule="atLeast"/>
        <w:jc w:val="both"/>
        <w:rPr>
          <w:rFonts w:ascii="Verdana" w:eastAsia="Calibri" w:hAnsi="Verdana" w:cstheme="minorHAnsi"/>
        </w:rPr>
      </w:pPr>
    </w:p>
    <w:p w14:paraId="251A9256" w14:textId="77777777" w:rsidR="00281735" w:rsidRDefault="00281735" w:rsidP="00281735">
      <w:pPr>
        <w:jc w:val="center"/>
        <w:rPr>
          <w:rFonts w:ascii="Verdana" w:hAnsi="Verdana" w:cstheme="minorHAnsi"/>
          <w:b/>
          <w:bCs/>
        </w:rPr>
      </w:pPr>
    </w:p>
    <w:p w14:paraId="17CB40CF" w14:textId="77777777" w:rsidR="00C00B95" w:rsidRPr="001F03BC" w:rsidRDefault="00C00B95" w:rsidP="00281735">
      <w:pPr>
        <w:jc w:val="center"/>
        <w:rPr>
          <w:rFonts w:ascii="Verdana" w:hAnsi="Verdana" w:cstheme="minorHAnsi"/>
          <w:b/>
          <w:bCs/>
        </w:rPr>
      </w:pPr>
    </w:p>
    <w:p w14:paraId="41E41F9F" w14:textId="77777777" w:rsidR="003112DB" w:rsidRDefault="003112DB" w:rsidP="008D704D">
      <w:pPr>
        <w:pStyle w:val="Antrat2"/>
        <w:ind w:left="5103"/>
        <w:rPr>
          <w:rFonts w:ascii="Verdana" w:eastAsia="Calibri" w:hAnsi="Verdana" w:cstheme="minorHAnsi"/>
          <w:color w:val="0070C0"/>
          <w:sz w:val="21"/>
          <w:szCs w:val="21"/>
        </w:rPr>
      </w:pPr>
      <w:bookmarkStart w:id="44" w:name="_Ref38291379"/>
      <w:bookmarkStart w:id="45" w:name="_Ref38291394"/>
      <w:bookmarkStart w:id="46" w:name="_Ref38898251"/>
      <w:bookmarkStart w:id="47" w:name="_Toc126333943"/>
    </w:p>
    <w:p w14:paraId="5D0FDE6E" w14:textId="27A3619A" w:rsidR="008D704D" w:rsidRPr="001F03BC" w:rsidRDefault="008D704D" w:rsidP="008D704D">
      <w:pPr>
        <w:pStyle w:val="Antrat2"/>
        <w:ind w:left="5103"/>
        <w:rPr>
          <w:rFonts w:ascii="Verdana" w:hAnsi="Verdana" w:cstheme="minorHAnsi"/>
          <w:color w:val="0070C0"/>
          <w:sz w:val="21"/>
          <w:szCs w:val="21"/>
        </w:rPr>
      </w:pPr>
      <w:r w:rsidRPr="001F03BC">
        <w:rPr>
          <w:rFonts w:ascii="Verdana" w:eastAsia="Calibri" w:hAnsi="Verdana" w:cstheme="minorHAnsi"/>
          <w:color w:val="0070C0"/>
          <w:sz w:val="21"/>
          <w:szCs w:val="21"/>
        </w:rPr>
        <w:t xml:space="preserve">Pirkimo sąlygų </w:t>
      </w:r>
      <w:r w:rsidR="00F1334C" w:rsidRPr="001F03BC">
        <w:rPr>
          <w:rFonts w:ascii="Verdana" w:eastAsia="Calibri" w:hAnsi="Verdana" w:cstheme="minorHAnsi"/>
          <w:color w:val="0070C0"/>
          <w:sz w:val="21"/>
          <w:szCs w:val="21"/>
        </w:rPr>
        <w:t>5</w:t>
      </w:r>
      <w:r w:rsidRPr="001F03BC">
        <w:rPr>
          <w:rFonts w:ascii="Verdana" w:eastAsia="Calibri" w:hAnsi="Verdana" w:cstheme="minorHAnsi"/>
          <w:color w:val="0070C0"/>
          <w:sz w:val="21"/>
          <w:szCs w:val="21"/>
        </w:rPr>
        <w:t xml:space="preserve"> priedas „EBVPD“ </w:t>
      </w:r>
      <w:r w:rsidRPr="001F03BC">
        <w:rPr>
          <w:rFonts w:ascii="Verdana" w:hAnsi="Verdana" w:cstheme="minorHAnsi"/>
          <w:color w:val="0070C0"/>
          <w:sz w:val="21"/>
          <w:szCs w:val="21"/>
        </w:rPr>
        <w:t>(</w:t>
      </w:r>
      <w:r w:rsidR="003112DB">
        <w:rPr>
          <w:rFonts w:ascii="Verdana" w:hAnsi="Verdana" w:cstheme="minorHAnsi"/>
          <w:color w:val="0070C0"/>
          <w:sz w:val="21"/>
          <w:szCs w:val="21"/>
        </w:rPr>
        <w:t xml:space="preserve">PDF ir </w:t>
      </w:r>
      <w:r w:rsidRPr="001F03BC">
        <w:rPr>
          <w:rFonts w:ascii="Verdana" w:hAnsi="Verdana" w:cstheme="minorHAnsi"/>
          <w:color w:val="0070C0"/>
          <w:sz w:val="21"/>
          <w:szCs w:val="21"/>
        </w:rPr>
        <w:t>XML formatu)</w:t>
      </w:r>
      <w:bookmarkEnd w:id="44"/>
      <w:bookmarkEnd w:id="45"/>
      <w:bookmarkEnd w:id="46"/>
      <w:bookmarkEnd w:id="47"/>
    </w:p>
    <w:p w14:paraId="1E33CF75" w14:textId="0E2F80D8" w:rsidR="002F396F" w:rsidRPr="001F03BC" w:rsidRDefault="002F396F" w:rsidP="00DE290C">
      <w:pPr>
        <w:rPr>
          <w:rFonts w:ascii="Verdana" w:hAnsi="Verdana" w:cstheme="minorHAnsi"/>
          <w:b/>
          <w:bCs/>
          <w:smallCaps/>
          <w:sz w:val="22"/>
          <w:szCs w:val="22"/>
        </w:rPr>
      </w:pPr>
    </w:p>
    <w:p w14:paraId="4F6E9F95" w14:textId="40122A3B" w:rsidR="00B970B0" w:rsidRPr="001F03BC" w:rsidRDefault="00B970B0" w:rsidP="00BE1858">
      <w:pPr>
        <w:pStyle w:val="Paantrat"/>
        <w:jc w:val="center"/>
        <w:rPr>
          <w:rFonts w:ascii="Verdana" w:hAnsi="Verdana"/>
          <w:b/>
          <w:bCs/>
          <w:smallCaps/>
        </w:rPr>
      </w:pPr>
      <w:r w:rsidRPr="001F03BC">
        <w:rPr>
          <w:rFonts w:ascii="Verdana" w:hAnsi="Verdana"/>
        </w:rPr>
        <w:t>EUROPOS BENDRASIS VIEŠŲJŲ PIRKIMŲ DOKUMENTAS</w:t>
      </w:r>
    </w:p>
    <w:p w14:paraId="3584D74E" w14:textId="06CFB3DA" w:rsidR="002F396F" w:rsidRPr="001F03BC" w:rsidRDefault="002F396F" w:rsidP="002F396F">
      <w:pPr>
        <w:jc w:val="both"/>
        <w:rPr>
          <w:rFonts w:ascii="Verdana" w:hAnsi="Verdana" w:cstheme="minorHAnsi"/>
          <w:sz w:val="22"/>
          <w:szCs w:val="22"/>
        </w:rPr>
      </w:pPr>
      <w:r w:rsidRPr="001F03BC">
        <w:rPr>
          <w:rFonts w:ascii="Verdana" w:hAnsi="Verdana" w:cstheme="minorHAnsi"/>
          <w:sz w:val="22"/>
          <w:szCs w:val="22"/>
        </w:rPr>
        <w:t xml:space="preserve">„Europos bendrasis viešųjų pirkimų dokumentas (EBVPD)“ pateikiamas </w:t>
      </w:r>
      <w:r w:rsidR="003112DB">
        <w:rPr>
          <w:rFonts w:ascii="Verdana" w:hAnsi="Verdana" w:cstheme="minorHAnsi"/>
          <w:sz w:val="22"/>
          <w:szCs w:val="22"/>
        </w:rPr>
        <w:t>.</w:t>
      </w:r>
      <w:proofErr w:type="spellStart"/>
      <w:r w:rsidR="003112DB">
        <w:rPr>
          <w:rFonts w:ascii="Verdana" w:hAnsi="Verdana" w:cstheme="minorHAnsi"/>
          <w:sz w:val="22"/>
          <w:szCs w:val="22"/>
        </w:rPr>
        <w:t>pdf</w:t>
      </w:r>
      <w:proofErr w:type="spellEnd"/>
      <w:r w:rsidR="003112DB">
        <w:rPr>
          <w:rFonts w:ascii="Verdana" w:hAnsi="Verdana" w:cstheme="minorHAnsi"/>
          <w:sz w:val="22"/>
          <w:szCs w:val="22"/>
        </w:rPr>
        <w:t xml:space="preserve"> ir </w:t>
      </w:r>
      <w:r w:rsidRPr="001F03BC">
        <w:rPr>
          <w:rFonts w:ascii="Verdana" w:hAnsi="Verdana" w:cstheme="minorHAnsi"/>
          <w:sz w:val="22"/>
          <w:szCs w:val="22"/>
        </w:rPr>
        <w:t>.</w:t>
      </w:r>
      <w:proofErr w:type="spellStart"/>
      <w:r w:rsidRPr="001F03BC">
        <w:rPr>
          <w:rFonts w:ascii="Verdana" w:hAnsi="Verdana" w:cstheme="minorHAnsi"/>
          <w:sz w:val="22"/>
          <w:szCs w:val="22"/>
        </w:rPr>
        <w:t>xml</w:t>
      </w:r>
      <w:proofErr w:type="spellEnd"/>
      <w:r w:rsidRPr="001F03BC">
        <w:rPr>
          <w:rFonts w:ascii="Verdana" w:hAnsi="Verdana" w:cstheme="minorHAnsi"/>
          <w:sz w:val="22"/>
          <w:szCs w:val="22"/>
        </w:rPr>
        <w:t xml:space="preserve"> formatu.</w:t>
      </w:r>
    </w:p>
    <w:p w14:paraId="5D197AB2" w14:textId="0EAE7A12" w:rsidR="002F396F" w:rsidRPr="001F03BC" w:rsidRDefault="00B970B0" w:rsidP="00B970B0">
      <w:pPr>
        <w:jc w:val="center"/>
        <w:rPr>
          <w:rFonts w:ascii="Verdana" w:hAnsi="Verdana" w:cstheme="minorHAnsi"/>
          <w:smallCaps/>
          <w:sz w:val="22"/>
          <w:szCs w:val="22"/>
        </w:rPr>
      </w:pPr>
      <w:r w:rsidRPr="001F03BC">
        <w:rPr>
          <w:rFonts w:ascii="Verdana" w:hAnsi="Verdana" w:cstheme="minorHAnsi"/>
          <w:smallCaps/>
          <w:sz w:val="22"/>
          <w:szCs w:val="22"/>
        </w:rPr>
        <w:t>__________</w:t>
      </w:r>
    </w:p>
    <w:p w14:paraId="403C297A" w14:textId="44AA8768" w:rsidR="00A4599F" w:rsidRPr="001F03BC" w:rsidRDefault="00A4599F" w:rsidP="00DE290C">
      <w:pPr>
        <w:rPr>
          <w:rFonts w:ascii="Verdana" w:hAnsi="Verdana" w:cstheme="minorHAnsi"/>
          <w:b/>
          <w:bCs/>
          <w:smallCaps/>
          <w:sz w:val="22"/>
          <w:szCs w:val="22"/>
        </w:rPr>
      </w:pPr>
      <w:r w:rsidRPr="001F03BC">
        <w:rPr>
          <w:rFonts w:ascii="Verdana" w:hAnsi="Verdana" w:cstheme="minorHAnsi"/>
          <w:b/>
          <w:bCs/>
          <w:smallCaps/>
          <w:sz w:val="22"/>
          <w:szCs w:val="22"/>
        </w:rPr>
        <w:br w:type="page"/>
      </w:r>
    </w:p>
    <w:p w14:paraId="08D9CCD4" w14:textId="77777777" w:rsidR="00C00B95" w:rsidRDefault="00FE3D1F" w:rsidP="00592DE8">
      <w:pPr>
        <w:spacing w:after="0"/>
        <w:jc w:val="right"/>
        <w:rPr>
          <w:rFonts w:ascii="Verdana" w:hAnsi="Verdana"/>
          <w:color w:val="0070C0"/>
        </w:rPr>
      </w:pPr>
      <w:bookmarkStart w:id="48" w:name="_Toc126333946"/>
      <w:bookmarkStart w:id="49" w:name="_Ref39586171"/>
      <w:bookmarkStart w:id="50" w:name="_Ref39673580"/>
      <w:bookmarkStart w:id="51" w:name="_Ref39674283"/>
      <w:r w:rsidRPr="001F03BC">
        <w:rPr>
          <w:rFonts w:ascii="Verdana" w:hAnsi="Verdana"/>
          <w:color w:val="0070C0"/>
        </w:rPr>
        <w:lastRenderedPageBreak/>
        <w:t xml:space="preserve">Pirkimo sąlygų </w:t>
      </w:r>
      <w:r w:rsidR="007545D6" w:rsidRPr="001F03BC">
        <w:rPr>
          <w:rFonts w:ascii="Verdana" w:hAnsi="Verdana"/>
          <w:color w:val="0070C0"/>
        </w:rPr>
        <w:t xml:space="preserve">8 priedas </w:t>
      </w:r>
    </w:p>
    <w:p w14:paraId="29DF02C4" w14:textId="418313C0" w:rsidR="00C00B95" w:rsidRDefault="007545D6" w:rsidP="005600AB">
      <w:pPr>
        <w:spacing w:after="0"/>
        <w:jc w:val="right"/>
        <w:rPr>
          <w:rFonts w:ascii="Verdana" w:hAnsi="Verdana"/>
          <w:color w:val="0070C0"/>
        </w:rPr>
      </w:pPr>
      <w:r w:rsidRPr="001F03BC">
        <w:rPr>
          <w:rFonts w:ascii="Verdana" w:hAnsi="Verdana"/>
          <w:color w:val="0070C0"/>
        </w:rPr>
        <w:t>„</w:t>
      </w:r>
      <w:r w:rsidR="00FF607F" w:rsidRPr="001F03BC">
        <w:rPr>
          <w:rFonts w:ascii="Verdana" w:hAnsi="Verdana"/>
          <w:color w:val="0070C0"/>
        </w:rPr>
        <w:t>Tiekėjo deklaracija</w:t>
      </w:r>
      <w:r w:rsidR="004D3BE3" w:rsidRPr="001F03BC">
        <w:rPr>
          <w:rFonts w:ascii="Verdana" w:hAnsi="Verdana"/>
          <w:color w:val="0070C0"/>
        </w:rPr>
        <w:t xml:space="preserve"> </w:t>
      </w:r>
      <w:r w:rsidR="00B03CE0" w:rsidRPr="001F03BC">
        <w:rPr>
          <w:rFonts w:ascii="Verdana" w:hAnsi="Verdana"/>
          <w:color w:val="0070C0"/>
        </w:rPr>
        <w:t xml:space="preserve">dėl </w:t>
      </w:r>
      <w:r w:rsidR="00596C27" w:rsidRPr="001F03BC">
        <w:rPr>
          <w:rFonts w:ascii="Verdana" w:hAnsi="Verdana"/>
          <w:color w:val="0070C0"/>
        </w:rPr>
        <w:t xml:space="preserve">atitikties </w:t>
      </w:r>
      <w:r w:rsidR="00B03CE0" w:rsidRPr="001F03BC">
        <w:rPr>
          <w:rFonts w:ascii="Verdana" w:hAnsi="Verdana"/>
          <w:color w:val="0070C0"/>
        </w:rPr>
        <w:t xml:space="preserve">Reglamento </w:t>
      </w:r>
    </w:p>
    <w:p w14:paraId="07E397BF" w14:textId="459511CD" w:rsidR="007545D6" w:rsidRPr="001F03BC" w:rsidRDefault="00596C27" w:rsidP="005600AB">
      <w:pPr>
        <w:spacing w:after="0"/>
        <w:jc w:val="right"/>
        <w:rPr>
          <w:rFonts w:ascii="Verdana" w:hAnsi="Verdana"/>
          <w:color w:val="0070C0"/>
        </w:rPr>
      </w:pPr>
      <w:r w:rsidRPr="001F03BC">
        <w:rPr>
          <w:rFonts w:ascii="Verdana" w:hAnsi="Verdana"/>
          <w:color w:val="0070C0"/>
        </w:rPr>
        <w:t>nuostatoms</w:t>
      </w:r>
      <w:r w:rsidR="00B03CE0" w:rsidRPr="001F03BC">
        <w:rPr>
          <w:rFonts w:ascii="Verdana" w:hAnsi="Verdana"/>
          <w:color w:val="0070C0"/>
        </w:rPr>
        <w:t xml:space="preserve"> </w:t>
      </w:r>
      <w:r w:rsidR="004D3BE3" w:rsidRPr="001F03BC">
        <w:rPr>
          <w:rFonts w:ascii="Verdana" w:hAnsi="Verdana"/>
          <w:color w:val="0070C0"/>
        </w:rPr>
        <w:t>juridiniam asmeniui</w:t>
      </w:r>
      <w:r w:rsidR="00FF607F" w:rsidRPr="001F03BC">
        <w:rPr>
          <w:rFonts w:ascii="Verdana" w:hAnsi="Verdana"/>
          <w:color w:val="0070C0"/>
        </w:rPr>
        <w:t>“</w:t>
      </w:r>
      <w:bookmarkEnd w:id="48"/>
    </w:p>
    <w:p w14:paraId="5B45E78B" w14:textId="77777777" w:rsidR="00210594" w:rsidRPr="001F03BC" w:rsidRDefault="00210594" w:rsidP="00210594">
      <w:pPr>
        <w:rPr>
          <w:rFonts w:ascii="Verdana" w:hAnsi="Verdana"/>
        </w:rPr>
      </w:pPr>
    </w:p>
    <w:p w14:paraId="2E56C74E" w14:textId="3BC2FC2B" w:rsidR="008C7C8C" w:rsidRPr="001F03BC" w:rsidRDefault="008C7C8C" w:rsidP="008C7C8C">
      <w:pPr>
        <w:jc w:val="center"/>
        <w:rPr>
          <w:rFonts w:ascii="Verdana" w:hAnsi="Verdana" w:cstheme="minorHAnsi"/>
        </w:rPr>
      </w:pPr>
      <w:r w:rsidRPr="001F03BC">
        <w:rPr>
          <w:rFonts w:ascii="Verdana" w:hAnsi="Verdana" w:cstheme="minorHAnsi"/>
        </w:rPr>
        <w:t>Herbas arba prekių ženklas</w:t>
      </w:r>
    </w:p>
    <w:p w14:paraId="00A9F200" w14:textId="3427075E" w:rsidR="008C7C8C" w:rsidRPr="001F03BC" w:rsidRDefault="008C7C8C" w:rsidP="008C7C8C">
      <w:pPr>
        <w:jc w:val="center"/>
        <w:rPr>
          <w:rFonts w:ascii="Verdana" w:hAnsi="Verdana" w:cstheme="minorHAnsi"/>
          <w:sz w:val="20"/>
          <w:szCs w:val="20"/>
        </w:rPr>
      </w:pPr>
      <w:r w:rsidRPr="001F03BC">
        <w:rPr>
          <w:rFonts w:ascii="Verdana" w:hAnsi="Verdana" w:cstheme="minorHAnsi"/>
          <w:sz w:val="20"/>
          <w:szCs w:val="20"/>
        </w:rPr>
        <w:t>(Tiekėjo pavadinimas)</w:t>
      </w:r>
    </w:p>
    <w:p w14:paraId="12B5AC17" w14:textId="0EC7ED9A" w:rsidR="008C7C8C" w:rsidRPr="001F03BC" w:rsidRDefault="008C7C8C" w:rsidP="008C7C8C">
      <w:pPr>
        <w:jc w:val="both"/>
        <w:rPr>
          <w:rFonts w:ascii="Verdana" w:hAnsi="Verdana" w:cstheme="minorHAnsi"/>
          <w:sz w:val="20"/>
          <w:szCs w:val="20"/>
        </w:rPr>
      </w:pPr>
      <w:r w:rsidRPr="001F03BC">
        <w:rPr>
          <w:rFonts w:ascii="Verdana" w:hAnsi="Verdana"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97A9C6" w14:textId="26F2DABA" w:rsidR="008C7C8C" w:rsidRPr="001F03BC" w:rsidRDefault="008C7C8C" w:rsidP="008C7C8C">
      <w:pPr>
        <w:jc w:val="both"/>
        <w:rPr>
          <w:rFonts w:ascii="Verdana" w:hAnsi="Verdana" w:cstheme="minorHAnsi"/>
          <w:sz w:val="20"/>
          <w:szCs w:val="20"/>
        </w:rPr>
      </w:pPr>
    </w:p>
    <w:p w14:paraId="7B58F7D7" w14:textId="09E30DFC" w:rsidR="008C7C8C" w:rsidRPr="001F03BC" w:rsidRDefault="008C7C8C" w:rsidP="009D03EB">
      <w:pPr>
        <w:spacing w:after="0" w:line="240" w:lineRule="auto"/>
        <w:jc w:val="center"/>
        <w:rPr>
          <w:rFonts w:ascii="Verdana" w:hAnsi="Verdana" w:cstheme="minorHAnsi"/>
          <w:sz w:val="24"/>
          <w:szCs w:val="24"/>
        </w:rPr>
      </w:pPr>
      <w:r w:rsidRPr="001F03BC">
        <w:rPr>
          <w:rFonts w:ascii="Verdana" w:hAnsi="Verdana" w:cstheme="minorHAnsi"/>
        </w:rPr>
        <w:t>__________________________</w:t>
      </w:r>
    </w:p>
    <w:p w14:paraId="1F28F2A3" w14:textId="6DD5A70D" w:rsidR="008C7C8C" w:rsidRPr="001F03BC" w:rsidRDefault="008C7C8C" w:rsidP="009D03EB">
      <w:pPr>
        <w:tabs>
          <w:tab w:val="center" w:pos="2520"/>
        </w:tabs>
        <w:spacing w:after="0" w:line="240" w:lineRule="auto"/>
        <w:jc w:val="center"/>
        <w:rPr>
          <w:rFonts w:ascii="Verdana" w:hAnsi="Verdana" w:cstheme="minorHAnsi"/>
          <w:i/>
          <w:iCs/>
          <w:sz w:val="20"/>
          <w:szCs w:val="20"/>
        </w:rPr>
      </w:pPr>
      <w:r w:rsidRPr="001F03BC">
        <w:rPr>
          <w:rFonts w:ascii="Verdana" w:hAnsi="Verdana" w:cstheme="minorHAnsi"/>
          <w:i/>
          <w:iCs/>
          <w:sz w:val="20"/>
          <w:szCs w:val="20"/>
        </w:rPr>
        <w:t>(Adresatas (p</w:t>
      </w:r>
      <w:r w:rsidR="009D03EB" w:rsidRPr="001F03BC">
        <w:rPr>
          <w:rFonts w:ascii="Verdana" w:hAnsi="Verdana" w:cstheme="minorHAnsi"/>
          <w:i/>
          <w:iCs/>
          <w:sz w:val="20"/>
          <w:szCs w:val="20"/>
        </w:rPr>
        <w:t>erkančioji organizacija</w:t>
      </w:r>
      <w:r w:rsidRPr="001F03BC">
        <w:rPr>
          <w:rFonts w:ascii="Verdana" w:hAnsi="Verdana" w:cstheme="minorHAnsi"/>
          <w:i/>
          <w:iCs/>
          <w:sz w:val="20"/>
          <w:szCs w:val="20"/>
        </w:rPr>
        <w:t>))</w:t>
      </w:r>
    </w:p>
    <w:p w14:paraId="00F110B0" w14:textId="3876941C" w:rsidR="008C7C8C" w:rsidRPr="001F03BC" w:rsidRDefault="008C7C8C" w:rsidP="008C7C8C">
      <w:pPr>
        <w:jc w:val="center"/>
        <w:rPr>
          <w:rFonts w:ascii="Verdana" w:hAnsi="Verdana" w:cstheme="minorHAnsi"/>
          <w:b/>
          <w:sz w:val="24"/>
          <w:szCs w:val="24"/>
        </w:rPr>
      </w:pPr>
    </w:p>
    <w:p w14:paraId="3B19EFA1" w14:textId="44595547" w:rsidR="008C7C8C" w:rsidRPr="001F03BC" w:rsidRDefault="008C7C8C" w:rsidP="008C7C8C">
      <w:pPr>
        <w:autoSpaceDE w:val="0"/>
        <w:autoSpaceDN w:val="0"/>
        <w:adjustRightInd w:val="0"/>
        <w:jc w:val="center"/>
        <w:rPr>
          <w:rFonts w:ascii="Verdana" w:hAnsi="Verdana" w:cstheme="minorHAnsi"/>
        </w:rPr>
      </w:pPr>
      <w:r w:rsidRPr="001F03BC">
        <w:rPr>
          <w:rFonts w:ascii="Verdana" w:hAnsi="Verdana" w:cstheme="minorHAnsi"/>
          <w:b/>
          <w:bCs/>
        </w:rPr>
        <w:t>TIEKĖJO DEKLARACIJA</w:t>
      </w:r>
    </w:p>
    <w:p w14:paraId="6D0AB619" w14:textId="7C3BB03A" w:rsidR="008C7C8C" w:rsidRPr="001F03BC" w:rsidRDefault="008C7C8C" w:rsidP="009D03EB">
      <w:pPr>
        <w:shd w:val="clear" w:color="auto" w:fill="FFFFFF"/>
        <w:spacing w:after="0" w:line="240" w:lineRule="auto"/>
        <w:jc w:val="center"/>
        <w:rPr>
          <w:rFonts w:ascii="Verdana" w:hAnsi="Verdana" w:cstheme="minorHAnsi"/>
          <w:b/>
          <w:bCs/>
        </w:rPr>
      </w:pPr>
      <w:r w:rsidRPr="001F03BC">
        <w:rPr>
          <w:rFonts w:ascii="Verdana" w:hAnsi="Verdana" w:cstheme="minorHAnsi"/>
        </w:rPr>
        <w:t>_____________</w:t>
      </w:r>
      <w:r w:rsidRPr="001F03BC">
        <w:rPr>
          <w:rFonts w:ascii="Verdana" w:hAnsi="Verdana" w:cstheme="minorHAnsi"/>
          <w:b/>
          <w:bCs/>
        </w:rPr>
        <w:t xml:space="preserve"> </w:t>
      </w:r>
      <w:r w:rsidRPr="001F03BC">
        <w:rPr>
          <w:rFonts w:ascii="Verdana" w:hAnsi="Verdana" w:cstheme="minorHAnsi"/>
        </w:rPr>
        <w:t>Nr.______</w:t>
      </w:r>
    </w:p>
    <w:p w14:paraId="4EF8D4BE" w14:textId="1705E101" w:rsidR="008C7C8C" w:rsidRPr="001F03BC" w:rsidRDefault="008C7C8C" w:rsidP="009D03EB">
      <w:pPr>
        <w:shd w:val="clear" w:color="auto" w:fill="FFFFFF"/>
        <w:spacing w:after="0" w:line="240" w:lineRule="auto"/>
        <w:ind w:firstLine="3969"/>
        <w:rPr>
          <w:rFonts w:ascii="Verdana" w:hAnsi="Verdana" w:cstheme="minorHAnsi"/>
          <w:bCs/>
          <w:i/>
          <w:iCs/>
          <w:color w:val="000000"/>
          <w:sz w:val="20"/>
          <w:szCs w:val="20"/>
        </w:rPr>
      </w:pPr>
      <w:r w:rsidRPr="001F03BC">
        <w:rPr>
          <w:rFonts w:ascii="Verdana" w:hAnsi="Verdana" w:cstheme="minorHAnsi"/>
          <w:bCs/>
          <w:i/>
          <w:iCs/>
          <w:color w:val="000000"/>
          <w:sz w:val="20"/>
          <w:szCs w:val="20"/>
        </w:rPr>
        <w:t xml:space="preserve">           (Data)</w:t>
      </w:r>
    </w:p>
    <w:p w14:paraId="19BF9635" w14:textId="57959710" w:rsidR="009D03EB" w:rsidRPr="001F03BC" w:rsidRDefault="009D03EB" w:rsidP="009D03EB">
      <w:pPr>
        <w:shd w:val="clear" w:color="auto" w:fill="FFFFFF"/>
        <w:spacing w:after="0" w:line="240" w:lineRule="auto"/>
        <w:ind w:firstLine="3969"/>
        <w:rPr>
          <w:rFonts w:ascii="Verdana" w:hAnsi="Verdana" w:cstheme="minorHAnsi"/>
          <w:bCs/>
          <w:color w:val="000000"/>
          <w:sz w:val="20"/>
          <w:szCs w:val="20"/>
        </w:rPr>
      </w:pPr>
    </w:p>
    <w:p w14:paraId="3B065A03" w14:textId="12E0F45C" w:rsidR="008C7C8C" w:rsidRPr="001F03BC" w:rsidRDefault="008C7C8C" w:rsidP="009D03EB">
      <w:pPr>
        <w:shd w:val="clear" w:color="auto" w:fill="FFFFFF"/>
        <w:spacing w:after="0" w:line="240" w:lineRule="auto"/>
        <w:jc w:val="center"/>
        <w:rPr>
          <w:rFonts w:ascii="Verdana" w:hAnsi="Verdana" w:cstheme="minorHAnsi"/>
          <w:bCs/>
          <w:color w:val="000000"/>
          <w:sz w:val="24"/>
          <w:szCs w:val="24"/>
        </w:rPr>
      </w:pPr>
      <w:r w:rsidRPr="001F03BC">
        <w:rPr>
          <w:rFonts w:ascii="Verdana" w:hAnsi="Verdana" w:cstheme="minorHAnsi"/>
          <w:bCs/>
          <w:color w:val="000000"/>
        </w:rPr>
        <w:t>_____________</w:t>
      </w:r>
    </w:p>
    <w:p w14:paraId="7DB7E886" w14:textId="53677B55" w:rsidR="008C7C8C" w:rsidRPr="001F03BC" w:rsidRDefault="008C7C8C" w:rsidP="009D03EB">
      <w:pPr>
        <w:shd w:val="clear" w:color="auto" w:fill="FFFFFF"/>
        <w:spacing w:after="0" w:line="240" w:lineRule="auto"/>
        <w:jc w:val="center"/>
        <w:rPr>
          <w:rFonts w:ascii="Verdana" w:hAnsi="Verdana" w:cstheme="minorHAnsi"/>
          <w:bCs/>
          <w:i/>
          <w:iCs/>
          <w:color w:val="000000"/>
          <w:sz w:val="20"/>
          <w:szCs w:val="20"/>
        </w:rPr>
      </w:pPr>
      <w:r w:rsidRPr="001F03BC">
        <w:rPr>
          <w:rFonts w:ascii="Verdana" w:hAnsi="Verdana" w:cstheme="minorHAnsi"/>
          <w:bCs/>
          <w:i/>
          <w:iCs/>
          <w:color w:val="000000"/>
          <w:sz w:val="20"/>
          <w:szCs w:val="20"/>
        </w:rPr>
        <w:t>(Sudarymo vieta)</w:t>
      </w:r>
    </w:p>
    <w:p w14:paraId="136048CE" w14:textId="43F346C4" w:rsidR="008C7C8C" w:rsidRPr="001F03BC" w:rsidRDefault="008C7C8C" w:rsidP="008C7C8C">
      <w:pPr>
        <w:shd w:val="clear" w:color="auto" w:fill="FFFFFF"/>
        <w:jc w:val="center"/>
        <w:rPr>
          <w:rFonts w:ascii="Verdana" w:hAnsi="Verdana" w:cstheme="minorHAnsi"/>
          <w:bCs/>
          <w:color w:val="000000"/>
          <w:sz w:val="20"/>
          <w:szCs w:val="20"/>
        </w:rPr>
      </w:pPr>
    </w:p>
    <w:p w14:paraId="6FD5BE81" w14:textId="3D9E12D0" w:rsidR="008C7C8C" w:rsidRPr="002C44CF" w:rsidRDefault="008C7C8C" w:rsidP="009D03EB">
      <w:pPr>
        <w:tabs>
          <w:tab w:val="left" w:pos="851"/>
        </w:tabs>
        <w:snapToGrid w:val="0"/>
        <w:spacing w:after="0" w:line="240" w:lineRule="auto"/>
        <w:ind w:right="-1"/>
        <w:jc w:val="both"/>
        <w:rPr>
          <w:rFonts w:ascii="Verdana" w:hAnsi="Verdana" w:cstheme="minorHAnsi"/>
          <w:spacing w:val="-2"/>
          <w:sz w:val="20"/>
          <w:szCs w:val="20"/>
        </w:rPr>
      </w:pPr>
      <w:r w:rsidRPr="002C44CF">
        <w:rPr>
          <w:rFonts w:ascii="Verdana" w:hAnsi="Verdana" w:cstheme="minorHAnsi"/>
          <w:spacing w:val="-2"/>
          <w:sz w:val="20"/>
          <w:szCs w:val="20"/>
        </w:rPr>
        <w:t>Aš, ______________________________________________________________________</w:t>
      </w:r>
      <w:r w:rsidR="002609DE" w:rsidRPr="002C44CF">
        <w:rPr>
          <w:rFonts w:ascii="Verdana" w:hAnsi="Verdana" w:cstheme="minorHAnsi"/>
          <w:spacing w:val="-2"/>
          <w:sz w:val="20"/>
          <w:szCs w:val="20"/>
        </w:rPr>
        <w:softHyphen/>
      </w:r>
      <w:r w:rsidR="002609DE" w:rsidRPr="002C44CF">
        <w:rPr>
          <w:rFonts w:ascii="Verdana" w:hAnsi="Verdana" w:cstheme="minorHAnsi"/>
          <w:spacing w:val="-2"/>
          <w:sz w:val="20"/>
          <w:szCs w:val="20"/>
        </w:rPr>
        <w:softHyphen/>
      </w:r>
      <w:r w:rsidR="002609DE" w:rsidRPr="002C44CF">
        <w:rPr>
          <w:rFonts w:ascii="Verdana" w:hAnsi="Verdana" w:cstheme="minorHAnsi"/>
          <w:spacing w:val="-2"/>
          <w:sz w:val="20"/>
          <w:szCs w:val="20"/>
        </w:rPr>
        <w:softHyphen/>
      </w:r>
      <w:r w:rsidR="002609DE" w:rsidRPr="002C44CF">
        <w:rPr>
          <w:rFonts w:ascii="Verdana" w:hAnsi="Verdana" w:cstheme="minorHAnsi"/>
          <w:spacing w:val="-2"/>
          <w:sz w:val="20"/>
          <w:szCs w:val="20"/>
        </w:rPr>
        <w:softHyphen/>
        <w:t>_____</w:t>
      </w:r>
      <w:r w:rsidRPr="002C44CF">
        <w:rPr>
          <w:rFonts w:ascii="Verdana" w:hAnsi="Verdana" w:cstheme="minorHAnsi"/>
          <w:spacing w:val="-2"/>
          <w:sz w:val="20"/>
          <w:szCs w:val="20"/>
        </w:rPr>
        <w:t>,</w:t>
      </w:r>
    </w:p>
    <w:p w14:paraId="20480FB7" w14:textId="7DCFCD02" w:rsidR="008C7C8C" w:rsidRPr="002C44CF" w:rsidRDefault="008C7C8C" w:rsidP="001C45C1">
      <w:pPr>
        <w:tabs>
          <w:tab w:val="left" w:pos="851"/>
        </w:tabs>
        <w:snapToGrid w:val="0"/>
        <w:ind w:right="-1"/>
        <w:jc w:val="both"/>
        <w:rPr>
          <w:rFonts w:ascii="Verdana" w:hAnsi="Verdana" w:cstheme="minorHAnsi"/>
          <w:i/>
          <w:iCs/>
          <w:spacing w:val="-2"/>
          <w:sz w:val="20"/>
          <w:szCs w:val="20"/>
        </w:rPr>
      </w:pPr>
      <w:r w:rsidRPr="002C44CF">
        <w:rPr>
          <w:rFonts w:ascii="Verdana" w:hAnsi="Verdana" w:cstheme="minorHAnsi"/>
          <w:spacing w:val="-2"/>
          <w:sz w:val="20"/>
          <w:szCs w:val="20"/>
        </w:rPr>
        <w:tab/>
      </w:r>
      <w:r w:rsidRPr="002C44CF">
        <w:rPr>
          <w:rFonts w:ascii="Verdana" w:hAnsi="Verdana" w:cstheme="minorHAnsi"/>
          <w:spacing w:val="-2"/>
          <w:sz w:val="20"/>
          <w:szCs w:val="20"/>
        </w:rPr>
        <w:tab/>
        <w:t xml:space="preserve">                 </w:t>
      </w:r>
      <w:r w:rsidRPr="002C44CF">
        <w:rPr>
          <w:rFonts w:ascii="Verdana" w:hAnsi="Verdana" w:cstheme="minorHAnsi"/>
          <w:i/>
          <w:iCs/>
          <w:spacing w:val="-2"/>
          <w:sz w:val="20"/>
          <w:szCs w:val="20"/>
        </w:rPr>
        <w:t>(Tiekėjo vadovo ar jo įgalioto asmens pareigų pavadinimas, vardas ir pavardė)</w:t>
      </w:r>
    </w:p>
    <w:p w14:paraId="5150851F" w14:textId="27F8CA20" w:rsidR="001C45C1" w:rsidRPr="002C44CF" w:rsidRDefault="001C45C1" w:rsidP="002609DE">
      <w:pPr>
        <w:snapToGrid w:val="0"/>
        <w:spacing w:after="0" w:line="240" w:lineRule="auto"/>
        <w:jc w:val="both"/>
        <w:rPr>
          <w:rFonts w:ascii="Verdana" w:hAnsi="Verdana" w:cstheme="minorHAnsi"/>
          <w:spacing w:val="-2"/>
          <w:sz w:val="20"/>
          <w:szCs w:val="20"/>
        </w:rPr>
      </w:pPr>
    </w:p>
    <w:p w14:paraId="078FAA56" w14:textId="554C14DE" w:rsidR="008C7C8C" w:rsidRPr="002C44CF" w:rsidRDefault="008C7C8C" w:rsidP="002609DE">
      <w:pPr>
        <w:snapToGrid w:val="0"/>
        <w:spacing w:after="0" w:line="240" w:lineRule="auto"/>
        <w:jc w:val="both"/>
        <w:rPr>
          <w:rFonts w:ascii="Verdana" w:hAnsi="Verdana" w:cstheme="minorHAnsi"/>
          <w:spacing w:val="-2"/>
          <w:sz w:val="20"/>
          <w:szCs w:val="20"/>
        </w:rPr>
      </w:pPr>
      <w:r w:rsidRPr="002C44CF">
        <w:rPr>
          <w:rFonts w:ascii="Verdana" w:hAnsi="Verdana" w:cstheme="minorHAnsi"/>
          <w:spacing w:val="-2"/>
          <w:sz w:val="20"/>
          <w:szCs w:val="20"/>
        </w:rPr>
        <w:t>tvirtinu, kad mano vadovaujamas (-a) (atstovaujamas (-a))_________________________________</w:t>
      </w:r>
      <w:r w:rsidR="001C45C1" w:rsidRPr="002C44CF">
        <w:rPr>
          <w:rFonts w:ascii="Verdana" w:hAnsi="Verdana" w:cstheme="minorHAnsi"/>
          <w:spacing w:val="-2"/>
          <w:sz w:val="20"/>
          <w:szCs w:val="20"/>
        </w:rPr>
        <w:t>______________</w:t>
      </w:r>
      <w:r w:rsidRPr="002C44CF">
        <w:rPr>
          <w:rFonts w:ascii="Verdana" w:hAnsi="Verdana" w:cstheme="minorHAnsi"/>
          <w:spacing w:val="-2"/>
          <w:sz w:val="20"/>
          <w:szCs w:val="20"/>
        </w:rPr>
        <w:t xml:space="preserve"> ,</w:t>
      </w:r>
    </w:p>
    <w:p w14:paraId="2D866A54" w14:textId="61EF6FC7" w:rsidR="008C7C8C" w:rsidRPr="002C44CF" w:rsidRDefault="008C7C8C" w:rsidP="002609DE">
      <w:pPr>
        <w:snapToGrid w:val="0"/>
        <w:spacing w:after="0" w:line="240" w:lineRule="auto"/>
        <w:jc w:val="both"/>
        <w:rPr>
          <w:rFonts w:ascii="Verdana" w:hAnsi="Verdana" w:cstheme="minorHAnsi"/>
          <w:i/>
          <w:iCs/>
          <w:spacing w:val="-2"/>
          <w:sz w:val="20"/>
          <w:szCs w:val="20"/>
        </w:rPr>
      </w:pPr>
      <w:r w:rsidRPr="002C44CF">
        <w:rPr>
          <w:rFonts w:ascii="Verdana" w:hAnsi="Verdana" w:cstheme="minorHAnsi"/>
          <w:spacing w:val="-2"/>
          <w:sz w:val="20"/>
          <w:szCs w:val="20"/>
        </w:rPr>
        <w:t xml:space="preserve">                                                                                                                                      </w:t>
      </w:r>
      <w:r w:rsidRPr="002C44CF">
        <w:rPr>
          <w:rFonts w:ascii="Verdana" w:hAnsi="Verdana" w:cstheme="minorHAnsi"/>
          <w:i/>
          <w:iCs/>
          <w:spacing w:val="-2"/>
          <w:sz w:val="20"/>
          <w:szCs w:val="20"/>
        </w:rPr>
        <w:t>(Tiekėjo pavadinimas)</w:t>
      </w:r>
    </w:p>
    <w:p w14:paraId="0C9B4EF2" w14:textId="39A000B5" w:rsidR="00B015FC" w:rsidRPr="002C44CF" w:rsidRDefault="00B015FC" w:rsidP="008C7C8C">
      <w:pPr>
        <w:snapToGrid w:val="0"/>
        <w:ind w:right="-1"/>
        <w:jc w:val="both"/>
        <w:rPr>
          <w:rFonts w:ascii="Verdana" w:hAnsi="Verdana" w:cstheme="minorHAnsi"/>
          <w:spacing w:val="-2"/>
          <w:sz w:val="20"/>
          <w:szCs w:val="20"/>
        </w:rPr>
      </w:pPr>
    </w:p>
    <w:p w14:paraId="18A9DE20" w14:textId="74447B2B" w:rsidR="008C7C8C" w:rsidRPr="002C44CF" w:rsidRDefault="008C7C8C" w:rsidP="00B015FC">
      <w:pPr>
        <w:snapToGrid w:val="0"/>
        <w:spacing w:after="0" w:line="240" w:lineRule="auto"/>
        <w:jc w:val="both"/>
        <w:rPr>
          <w:rFonts w:ascii="Verdana" w:hAnsi="Verdana" w:cstheme="minorHAnsi"/>
          <w:spacing w:val="-2"/>
          <w:sz w:val="20"/>
          <w:szCs w:val="20"/>
        </w:rPr>
      </w:pPr>
      <w:r w:rsidRPr="002C44CF">
        <w:rPr>
          <w:rFonts w:ascii="Verdana" w:hAnsi="Verdana" w:cstheme="minorHAnsi"/>
          <w:spacing w:val="-2"/>
          <w:sz w:val="20"/>
          <w:szCs w:val="20"/>
        </w:rPr>
        <w:t>dalyvaujantis (-i) ___________________________________________________________________</w:t>
      </w:r>
      <w:r w:rsidR="00B015FC" w:rsidRPr="002C44CF">
        <w:rPr>
          <w:rFonts w:ascii="Verdana" w:hAnsi="Verdana" w:cstheme="minorHAnsi"/>
          <w:spacing w:val="-2"/>
          <w:sz w:val="20"/>
          <w:szCs w:val="20"/>
        </w:rPr>
        <w:t>____________</w:t>
      </w:r>
    </w:p>
    <w:p w14:paraId="47BB41A6" w14:textId="1F14C895" w:rsidR="008C7C8C" w:rsidRPr="002C44CF" w:rsidRDefault="008C7C8C" w:rsidP="00B015FC">
      <w:pPr>
        <w:snapToGrid w:val="0"/>
        <w:spacing w:after="0" w:line="240" w:lineRule="auto"/>
        <w:ind w:firstLine="1296"/>
        <w:jc w:val="center"/>
        <w:rPr>
          <w:rFonts w:ascii="Verdana" w:hAnsi="Verdana" w:cstheme="minorHAnsi"/>
          <w:i/>
          <w:iCs/>
          <w:spacing w:val="-2"/>
          <w:sz w:val="20"/>
          <w:szCs w:val="20"/>
        </w:rPr>
      </w:pPr>
      <w:r w:rsidRPr="002C44CF">
        <w:rPr>
          <w:rFonts w:ascii="Verdana" w:hAnsi="Verdana" w:cstheme="minorHAnsi"/>
          <w:i/>
          <w:iCs/>
          <w:spacing w:val="-2"/>
          <w:sz w:val="20"/>
          <w:szCs w:val="20"/>
        </w:rPr>
        <w:t>(p</w:t>
      </w:r>
      <w:r w:rsidR="00B015FC" w:rsidRPr="002C44CF">
        <w:rPr>
          <w:rFonts w:ascii="Verdana" w:hAnsi="Verdana" w:cstheme="minorHAnsi"/>
          <w:i/>
          <w:iCs/>
          <w:spacing w:val="-2"/>
          <w:sz w:val="20"/>
          <w:szCs w:val="20"/>
        </w:rPr>
        <w:t>erkančiosios organizacijos</w:t>
      </w:r>
      <w:r w:rsidRPr="002C44CF">
        <w:rPr>
          <w:rFonts w:ascii="Verdana" w:hAnsi="Verdana" w:cstheme="minorHAnsi"/>
          <w:i/>
          <w:iCs/>
          <w:spacing w:val="-2"/>
          <w:sz w:val="20"/>
          <w:szCs w:val="20"/>
        </w:rPr>
        <w:t xml:space="preserve"> pavadinimas)</w:t>
      </w:r>
    </w:p>
    <w:p w14:paraId="62CAB9C1" w14:textId="7B5FC28F" w:rsidR="00B015FC" w:rsidRPr="002C44CF" w:rsidRDefault="00B015FC" w:rsidP="008C7C8C">
      <w:pPr>
        <w:snapToGrid w:val="0"/>
        <w:ind w:right="-1"/>
        <w:jc w:val="both"/>
        <w:rPr>
          <w:rFonts w:ascii="Verdana" w:hAnsi="Verdana" w:cstheme="minorHAnsi"/>
          <w:spacing w:val="-2"/>
          <w:sz w:val="20"/>
          <w:szCs w:val="20"/>
        </w:rPr>
      </w:pPr>
    </w:p>
    <w:p w14:paraId="017F9C71" w14:textId="77777777" w:rsidR="002C44CF" w:rsidRDefault="008C7C8C" w:rsidP="002C44CF">
      <w:pPr>
        <w:snapToGrid w:val="0"/>
        <w:spacing w:after="0" w:line="240" w:lineRule="auto"/>
        <w:jc w:val="both"/>
        <w:rPr>
          <w:rFonts w:ascii="Verdana" w:hAnsi="Verdana" w:cstheme="minorHAnsi"/>
          <w:spacing w:val="-2"/>
          <w:sz w:val="20"/>
          <w:szCs w:val="20"/>
        </w:rPr>
      </w:pPr>
      <w:r w:rsidRPr="002C44CF">
        <w:rPr>
          <w:rFonts w:ascii="Verdana" w:hAnsi="Verdana" w:cstheme="minorHAnsi"/>
          <w:spacing w:val="-2"/>
          <w:sz w:val="20"/>
          <w:szCs w:val="20"/>
        </w:rPr>
        <w:t>atliekamame _______________________________________________________________________</w:t>
      </w:r>
      <w:r w:rsidR="00B015FC" w:rsidRPr="002C44CF">
        <w:rPr>
          <w:rFonts w:ascii="Verdana" w:hAnsi="Verdana" w:cstheme="minorHAnsi"/>
          <w:spacing w:val="-2"/>
          <w:sz w:val="20"/>
          <w:szCs w:val="20"/>
        </w:rPr>
        <w:t>_______</w:t>
      </w:r>
    </w:p>
    <w:p w14:paraId="79B15640" w14:textId="0B98D713" w:rsidR="008C7C8C" w:rsidRPr="002C44CF" w:rsidRDefault="008C7C8C" w:rsidP="002C44CF">
      <w:pPr>
        <w:snapToGrid w:val="0"/>
        <w:spacing w:after="0" w:line="240" w:lineRule="auto"/>
        <w:jc w:val="both"/>
        <w:rPr>
          <w:rFonts w:ascii="Verdana" w:hAnsi="Verdana" w:cstheme="minorHAnsi"/>
          <w:spacing w:val="-2"/>
          <w:sz w:val="20"/>
          <w:szCs w:val="20"/>
        </w:rPr>
      </w:pPr>
      <w:r w:rsidRPr="002C44CF">
        <w:rPr>
          <w:rFonts w:ascii="Verdana" w:hAnsi="Verdana" w:cstheme="minorHAnsi"/>
          <w:i/>
          <w:iCs/>
          <w:spacing w:val="-2"/>
          <w:sz w:val="20"/>
          <w:szCs w:val="20"/>
        </w:rPr>
        <w:t>(Pirkimo objekto pavadinimas, pirkimo numeris)</w:t>
      </w:r>
    </w:p>
    <w:p w14:paraId="259DBB28" w14:textId="175E9293" w:rsidR="00B015FC" w:rsidRPr="001F03BC" w:rsidRDefault="00B015FC" w:rsidP="008C7C8C">
      <w:pPr>
        <w:snapToGrid w:val="0"/>
        <w:ind w:right="-1"/>
        <w:jc w:val="both"/>
        <w:rPr>
          <w:rFonts w:ascii="Verdana" w:hAnsi="Verdana" w:cstheme="minorHAnsi"/>
          <w:spacing w:val="-2"/>
        </w:rPr>
      </w:pPr>
    </w:p>
    <w:p w14:paraId="2346CD36" w14:textId="39F86F7F" w:rsidR="008C7C8C" w:rsidRPr="001F03BC" w:rsidRDefault="008C7C8C" w:rsidP="00425CFB">
      <w:pPr>
        <w:snapToGrid w:val="0"/>
        <w:spacing w:after="0" w:line="240" w:lineRule="auto"/>
        <w:jc w:val="both"/>
        <w:rPr>
          <w:rFonts w:ascii="Verdana" w:hAnsi="Verdana" w:cstheme="minorHAnsi"/>
          <w:spacing w:val="-2"/>
        </w:rPr>
      </w:pPr>
      <w:r w:rsidRPr="001F03BC">
        <w:rPr>
          <w:rFonts w:ascii="Verdana" w:hAnsi="Verdana" w:cstheme="minorHAnsi"/>
          <w:spacing w:val="-2"/>
        </w:rPr>
        <w:t>skelbtame ________________________________________________________________________</w:t>
      </w:r>
      <w:r w:rsidR="00425CFB" w:rsidRPr="001F03BC">
        <w:rPr>
          <w:rFonts w:ascii="Verdana" w:hAnsi="Verdana" w:cstheme="minorHAnsi"/>
          <w:spacing w:val="-2"/>
        </w:rPr>
        <w:t>_____________</w:t>
      </w:r>
      <w:r w:rsidRPr="001F03BC">
        <w:rPr>
          <w:rFonts w:ascii="Verdana" w:hAnsi="Verdana" w:cstheme="minorHAnsi"/>
          <w:spacing w:val="-2"/>
        </w:rPr>
        <w:t xml:space="preserve"> ,</w:t>
      </w:r>
    </w:p>
    <w:p w14:paraId="6E3B631C" w14:textId="7E2C5567" w:rsidR="008C7C8C" w:rsidRPr="001F03BC" w:rsidRDefault="008C7C8C" w:rsidP="00425CFB">
      <w:pPr>
        <w:snapToGrid w:val="0"/>
        <w:spacing w:after="0" w:line="240" w:lineRule="auto"/>
        <w:jc w:val="center"/>
        <w:rPr>
          <w:rFonts w:ascii="Verdana" w:hAnsi="Verdana" w:cstheme="minorHAnsi"/>
          <w:i/>
          <w:iCs/>
          <w:spacing w:val="-2"/>
          <w:sz w:val="20"/>
          <w:szCs w:val="20"/>
        </w:rPr>
      </w:pPr>
      <w:r w:rsidRPr="001F03BC">
        <w:rPr>
          <w:rFonts w:ascii="Verdana" w:hAnsi="Verdana" w:cstheme="minorHAnsi"/>
          <w:i/>
          <w:iCs/>
          <w:spacing w:val="-2"/>
          <w:sz w:val="20"/>
          <w:szCs w:val="20"/>
        </w:rPr>
        <w:t xml:space="preserve">        (</w:t>
      </w:r>
      <w:r w:rsidR="00425CFB" w:rsidRPr="001F03BC">
        <w:rPr>
          <w:rFonts w:ascii="Verdana" w:hAnsi="Verdana" w:cstheme="minorHAnsi"/>
          <w:i/>
          <w:iCs/>
          <w:spacing w:val="-2"/>
          <w:sz w:val="20"/>
          <w:szCs w:val="20"/>
        </w:rPr>
        <w:t>Skelbimo</w:t>
      </w:r>
      <w:r w:rsidRPr="001F03BC">
        <w:rPr>
          <w:rFonts w:ascii="Verdana" w:hAnsi="Verdana" w:cstheme="minorHAnsi"/>
          <w:i/>
          <w:iCs/>
          <w:spacing w:val="-2"/>
          <w:sz w:val="20"/>
          <w:szCs w:val="20"/>
        </w:rPr>
        <w:t xml:space="preserve"> data)</w:t>
      </w:r>
    </w:p>
    <w:p w14:paraId="007C44DC" w14:textId="05D54E74" w:rsidR="00425CFB" w:rsidRPr="001F03BC" w:rsidRDefault="00425CFB" w:rsidP="008C7C8C">
      <w:pPr>
        <w:jc w:val="both"/>
        <w:rPr>
          <w:rFonts w:ascii="Verdana" w:hAnsi="Verdana" w:cstheme="minorHAnsi"/>
          <w:sz w:val="24"/>
          <w:szCs w:val="24"/>
        </w:rPr>
      </w:pPr>
    </w:p>
    <w:p w14:paraId="775628D9" w14:textId="4536D91B" w:rsidR="008C7C8C" w:rsidRPr="001F03BC" w:rsidRDefault="008C7C8C" w:rsidP="008C7C8C">
      <w:pPr>
        <w:jc w:val="both"/>
        <w:rPr>
          <w:rFonts w:ascii="Verdana" w:hAnsi="Verdana" w:cstheme="minorHAnsi"/>
          <w:sz w:val="20"/>
          <w:szCs w:val="20"/>
        </w:rPr>
      </w:pPr>
      <w:r w:rsidRPr="001F03BC">
        <w:rPr>
          <w:rFonts w:ascii="Verdana" w:hAnsi="Verdana" w:cstheme="minorHAnsi"/>
          <w:sz w:val="20"/>
          <w:szCs w:val="20"/>
        </w:rPr>
        <w:lastRenderedPageBreak/>
        <w:t xml:space="preserve">nėra įtakojama Rusijos, kaip nurodyta </w:t>
      </w:r>
      <w:r w:rsidRPr="001F03BC">
        <w:rPr>
          <w:rFonts w:ascii="Verdana" w:hAnsi="Verdana" w:cstheme="minorHAnsi"/>
          <w:b/>
          <w:bCs/>
          <w:sz w:val="20"/>
          <w:szCs w:val="20"/>
        </w:rPr>
        <w:t>Tarybos reglamento</w:t>
      </w:r>
      <w:r w:rsidRPr="001F03BC">
        <w:rPr>
          <w:rFonts w:ascii="Verdana" w:hAnsi="Verdana" w:cstheme="minorHAnsi"/>
          <w:sz w:val="20"/>
          <w:szCs w:val="20"/>
        </w:rPr>
        <w:t xml:space="preserve"> </w:t>
      </w:r>
      <w:r w:rsidRPr="001F03BC">
        <w:rPr>
          <w:rFonts w:ascii="Verdana" w:hAnsi="Verdana"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1F03BC">
        <w:rPr>
          <w:rFonts w:ascii="Verdana" w:hAnsi="Verdana" w:cstheme="minorHAnsi"/>
          <w:sz w:val="20"/>
          <w:szCs w:val="20"/>
        </w:rPr>
        <w:t>5k straipsnyje nustatytuose apribojimuose. Visų pirma pareiškiu, kad:</w:t>
      </w:r>
    </w:p>
    <w:p w14:paraId="3F69FA74" w14:textId="311EB1DF" w:rsidR="008C7C8C" w:rsidRPr="001F03BC" w:rsidRDefault="008C7C8C" w:rsidP="008C7C8C">
      <w:pPr>
        <w:jc w:val="both"/>
        <w:rPr>
          <w:rFonts w:ascii="Verdana" w:hAnsi="Verdana" w:cstheme="minorHAnsi"/>
          <w:sz w:val="20"/>
          <w:szCs w:val="20"/>
        </w:rPr>
      </w:pPr>
      <w:r w:rsidRPr="001F03BC">
        <w:rPr>
          <w:rFonts w:ascii="Verdana" w:hAnsi="Verdana" w:cstheme="minorHAnsi"/>
          <w:sz w:val="20"/>
          <w:szCs w:val="20"/>
        </w:rPr>
        <w:t>(a) mano atstovaujama įmonė (ir nė viena iš bendrovių, kurios yra mūsų konsorciumo nariais) nėra įsteigta Rusijoje;</w:t>
      </w:r>
    </w:p>
    <w:p w14:paraId="5FBA0416" w14:textId="1D92C684" w:rsidR="008C7C8C" w:rsidRPr="001F03BC" w:rsidRDefault="008C7C8C" w:rsidP="008C7C8C">
      <w:pPr>
        <w:jc w:val="both"/>
        <w:rPr>
          <w:rFonts w:ascii="Verdana" w:hAnsi="Verdana" w:cstheme="minorHAnsi"/>
          <w:sz w:val="20"/>
          <w:szCs w:val="20"/>
        </w:rPr>
      </w:pPr>
      <w:r w:rsidRPr="001F03BC">
        <w:rPr>
          <w:rFonts w:ascii="Verdana" w:hAnsi="Verdana" w:cstheme="minorHAnsi"/>
          <w:sz w:val="20"/>
          <w:szCs w:val="20"/>
        </w:rPr>
        <w:t xml:space="preserve">(b) mano atstovaujama įmonė (ir nė viena iš įmonių, kurios yra mūsų konsorciumo nariais) nėra juridinis asmuo, subjektas ar įstaiga, </w:t>
      </w:r>
      <w:r w:rsidRPr="001F03BC">
        <w:rPr>
          <w:rFonts w:ascii="Verdana" w:hAnsi="Verdana" w:cstheme="minorHAnsi"/>
          <w:color w:val="333333"/>
          <w:sz w:val="20"/>
          <w:szCs w:val="20"/>
          <w:shd w:val="clear" w:color="auto" w:fill="FFFFFF"/>
        </w:rPr>
        <w:t>kuriuose daugiau kaip 50 % nuosavybės teisių tiesiogiai ar netiesiogiai priklauso</w:t>
      </w:r>
      <w:r w:rsidR="00C605A8" w:rsidRPr="001F03BC">
        <w:rPr>
          <w:rFonts w:ascii="Verdana" w:hAnsi="Verdana" w:cstheme="minorHAnsi"/>
          <w:color w:val="333333"/>
          <w:sz w:val="20"/>
          <w:szCs w:val="20"/>
          <w:shd w:val="clear" w:color="auto" w:fill="FFFFFF"/>
        </w:rPr>
        <w:t xml:space="preserve"> šios deklaracijos</w:t>
      </w:r>
      <w:r w:rsidRPr="001F03BC">
        <w:rPr>
          <w:rFonts w:ascii="Verdana" w:hAnsi="Verdana" w:cstheme="minorHAnsi"/>
          <w:color w:val="333333"/>
          <w:sz w:val="20"/>
          <w:szCs w:val="20"/>
          <w:shd w:val="clear" w:color="auto" w:fill="FFFFFF"/>
        </w:rPr>
        <w:t xml:space="preserve"> a) punkte nurodytam subjektui</w:t>
      </w:r>
      <w:r w:rsidRPr="001F03BC">
        <w:rPr>
          <w:rFonts w:ascii="Verdana" w:hAnsi="Verdana" w:cstheme="minorHAnsi"/>
          <w:sz w:val="20"/>
          <w:szCs w:val="20"/>
        </w:rPr>
        <w:t xml:space="preserve">; </w:t>
      </w:r>
    </w:p>
    <w:p w14:paraId="7E3BB8EC" w14:textId="3AD8DDA7" w:rsidR="008C7C8C" w:rsidRPr="001F03BC" w:rsidRDefault="008C7C8C" w:rsidP="008C7C8C">
      <w:pPr>
        <w:jc w:val="both"/>
        <w:rPr>
          <w:rFonts w:ascii="Verdana" w:hAnsi="Verdana" w:cstheme="minorHAnsi"/>
          <w:sz w:val="20"/>
          <w:szCs w:val="20"/>
          <w:shd w:val="clear" w:color="auto" w:fill="FFFFFF"/>
        </w:rPr>
      </w:pPr>
      <w:r w:rsidRPr="001F03BC">
        <w:rPr>
          <w:rFonts w:ascii="Verdana" w:hAnsi="Verdana" w:cstheme="minorHAnsi"/>
          <w:sz w:val="20"/>
          <w:szCs w:val="20"/>
        </w:rPr>
        <w:t xml:space="preserve">(c) nei aš, nei mano atstovaujama bendrovė nesame </w:t>
      </w:r>
      <w:r w:rsidRPr="001F03BC">
        <w:rPr>
          <w:rFonts w:ascii="Verdana" w:hAnsi="Verdana" w:cstheme="minorHAnsi"/>
          <w:sz w:val="20"/>
          <w:szCs w:val="20"/>
          <w:shd w:val="clear" w:color="auto" w:fill="FFFFFF"/>
        </w:rPr>
        <w:t xml:space="preserve">fiziniu ar juridiniu asmeniu, subjektu ar organizacija, veikiančia </w:t>
      </w:r>
      <w:r w:rsidR="00C605A8" w:rsidRPr="001F03BC">
        <w:rPr>
          <w:rFonts w:ascii="Verdana" w:hAnsi="Verdana" w:cstheme="minorHAnsi"/>
          <w:sz w:val="20"/>
          <w:szCs w:val="20"/>
          <w:shd w:val="clear" w:color="auto" w:fill="FFFFFF"/>
        </w:rPr>
        <w:t xml:space="preserve">šios deklaracijos </w:t>
      </w:r>
      <w:r w:rsidRPr="001F03BC">
        <w:rPr>
          <w:rFonts w:ascii="Verdana" w:hAnsi="Verdana" w:cstheme="minorHAnsi"/>
          <w:sz w:val="20"/>
          <w:szCs w:val="20"/>
          <w:shd w:val="clear" w:color="auto" w:fill="FFFFFF"/>
        </w:rPr>
        <w:t>a) arba b) punkte nurodyto subjekto vardu ar jo nurodymu</w:t>
      </w:r>
      <w:r w:rsidR="00C605A8" w:rsidRPr="001F03BC">
        <w:rPr>
          <w:rFonts w:ascii="Verdana" w:hAnsi="Verdana" w:cstheme="minorHAnsi"/>
          <w:sz w:val="20"/>
          <w:szCs w:val="20"/>
          <w:shd w:val="clear" w:color="auto" w:fill="FFFFFF"/>
        </w:rPr>
        <w:t>;</w:t>
      </w:r>
    </w:p>
    <w:p w14:paraId="54323C61" w14:textId="61FFF7FF" w:rsidR="008C7C8C" w:rsidRPr="001F03BC" w:rsidRDefault="008C7C8C" w:rsidP="008C7C8C">
      <w:pPr>
        <w:jc w:val="both"/>
        <w:rPr>
          <w:rFonts w:ascii="Verdana" w:hAnsi="Verdana" w:cstheme="minorHAnsi"/>
          <w:sz w:val="20"/>
          <w:szCs w:val="20"/>
        </w:rPr>
      </w:pPr>
      <w:r w:rsidRPr="001F03BC">
        <w:rPr>
          <w:rFonts w:ascii="Verdana" w:hAnsi="Verdana" w:cstheme="minorHAnsi"/>
          <w:sz w:val="20"/>
          <w:szCs w:val="20"/>
        </w:rPr>
        <w:t xml:space="preserve">d) sutartis nebus paskirta vykdyti </w:t>
      </w:r>
      <w:r w:rsidRPr="001F03BC">
        <w:rPr>
          <w:rFonts w:ascii="Verdana" w:hAnsi="Verdana" w:cstheme="minorHAnsi"/>
          <w:sz w:val="20"/>
          <w:szCs w:val="20"/>
          <w:shd w:val="clear" w:color="auto" w:fill="FFFFFF"/>
        </w:rPr>
        <w:t>subrangovui (-</w:t>
      </w:r>
      <w:proofErr w:type="spellStart"/>
      <w:r w:rsidRPr="001F03BC">
        <w:rPr>
          <w:rFonts w:ascii="Verdana" w:hAnsi="Verdana" w:cstheme="minorHAnsi"/>
          <w:sz w:val="20"/>
          <w:szCs w:val="20"/>
          <w:shd w:val="clear" w:color="auto" w:fill="FFFFFF"/>
        </w:rPr>
        <w:t>ams</w:t>
      </w:r>
      <w:proofErr w:type="spellEnd"/>
      <w:r w:rsidRPr="001F03BC">
        <w:rPr>
          <w:rFonts w:ascii="Verdana" w:hAnsi="Verdana" w:cstheme="minorHAnsi"/>
          <w:sz w:val="20"/>
          <w:szCs w:val="20"/>
          <w:shd w:val="clear" w:color="auto" w:fill="FFFFFF"/>
        </w:rPr>
        <w:t>), ar kitam (-</w:t>
      </w:r>
      <w:proofErr w:type="spellStart"/>
      <w:r w:rsidRPr="001F03BC">
        <w:rPr>
          <w:rFonts w:ascii="Verdana" w:hAnsi="Verdana" w:cstheme="minorHAnsi"/>
          <w:sz w:val="20"/>
          <w:szCs w:val="20"/>
          <w:shd w:val="clear" w:color="auto" w:fill="FFFFFF"/>
        </w:rPr>
        <w:t>iems</w:t>
      </w:r>
      <w:proofErr w:type="spellEnd"/>
      <w:r w:rsidRPr="001F03BC">
        <w:rPr>
          <w:rFonts w:ascii="Verdana" w:hAnsi="Verdana" w:cstheme="minorHAnsi"/>
          <w:sz w:val="20"/>
          <w:szCs w:val="20"/>
          <w:shd w:val="clear" w:color="auto" w:fill="FFFFFF"/>
        </w:rPr>
        <w:t xml:space="preserve">) subjektui (-tams), kurių pajėgumais remiasi, kurie priskirtini </w:t>
      </w:r>
      <w:r w:rsidR="00C605A8" w:rsidRPr="001F03BC">
        <w:rPr>
          <w:rFonts w:ascii="Verdana" w:hAnsi="Verdana" w:cstheme="minorHAnsi"/>
          <w:sz w:val="20"/>
          <w:szCs w:val="20"/>
          <w:shd w:val="clear" w:color="auto" w:fill="FFFFFF"/>
        </w:rPr>
        <w:t xml:space="preserve">šios deklaracijos </w:t>
      </w:r>
      <w:r w:rsidRPr="001F03BC">
        <w:rPr>
          <w:rFonts w:ascii="Verdana" w:hAnsi="Verdana" w:cstheme="minorHAnsi"/>
          <w:sz w:val="20"/>
          <w:szCs w:val="20"/>
          <w:shd w:val="clear" w:color="auto" w:fill="FFFFFF"/>
        </w:rPr>
        <w:t>a) arba b)</w:t>
      </w:r>
      <w:r w:rsidR="00C605A8" w:rsidRPr="001F03BC">
        <w:rPr>
          <w:rFonts w:ascii="Verdana" w:hAnsi="Verdana" w:cstheme="minorHAnsi"/>
          <w:sz w:val="20"/>
          <w:szCs w:val="20"/>
          <w:shd w:val="clear" w:color="auto" w:fill="FFFFFF"/>
        </w:rPr>
        <w:t>,</w:t>
      </w:r>
      <w:r w:rsidRPr="001F03BC">
        <w:rPr>
          <w:rFonts w:ascii="Verdana" w:hAnsi="Verdana" w:cstheme="minorHAnsi"/>
          <w:sz w:val="20"/>
          <w:szCs w:val="20"/>
          <w:shd w:val="clear" w:color="auto" w:fill="FFFFFF"/>
        </w:rPr>
        <w:t xml:space="preserve"> arba c) punktuose nurodytiems subjektams.</w:t>
      </w:r>
    </w:p>
    <w:p w14:paraId="156C0059" w14:textId="77777777" w:rsidR="00210594" w:rsidRPr="001F03BC" w:rsidRDefault="00210594" w:rsidP="00210594">
      <w:pPr>
        <w:rPr>
          <w:rFonts w:ascii="Verdana" w:hAnsi="Verdana"/>
          <w:sz w:val="20"/>
          <w:szCs w:val="20"/>
        </w:rPr>
      </w:pPr>
    </w:p>
    <w:p w14:paraId="5EFC9948" w14:textId="46D846FD" w:rsidR="004D3BE3" w:rsidRPr="001F03BC" w:rsidRDefault="004D3BE3">
      <w:pPr>
        <w:rPr>
          <w:rFonts w:ascii="Verdana" w:hAnsi="Verdana"/>
          <w:sz w:val="20"/>
          <w:szCs w:val="20"/>
        </w:rPr>
      </w:pPr>
      <w:r w:rsidRPr="001F03BC">
        <w:rPr>
          <w:rFonts w:ascii="Verdana" w:hAnsi="Verdana"/>
          <w:sz w:val="20"/>
          <w:szCs w:val="20"/>
        </w:rPr>
        <w:br w:type="page"/>
      </w:r>
    </w:p>
    <w:p w14:paraId="3D5EE867" w14:textId="4508E80E" w:rsidR="004D3BE3" w:rsidRPr="001F03BC" w:rsidRDefault="004D3BE3" w:rsidP="004D3BE3">
      <w:pPr>
        <w:pStyle w:val="Antrat2"/>
        <w:ind w:left="5103"/>
        <w:rPr>
          <w:rFonts w:ascii="Verdana" w:hAnsi="Verdana"/>
          <w:color w:val="0070C0"/>
          <w:sz w:val="21"/>
          <w:szCs w:val="21"/>
        </w:rPr>
      </w:pPr>
      <w:bookmarkStart w:id="52" w:name="_Toc126333947"/>
      <w:r w:rsidRPr="001F03BC">
        <w:rPr>
          <w:rFonts w:ascii="Verdana" w:hAnsi="Verdana"/>
          <w:color w:val="0070C0"/>
          <w:sz w:val="21"/>
          <w:szCs w:val="21"/>
        </w:rPr>
        <w:lastRenderedPageBreak/>
        <w:t xml:space="preserve">Pirkimo sąlygų 9 priedas „Tiekėjo deklaracija </w:t>
      </w:r>
      <w:r w:rsidR="002A25D9" w:rsidRPr="001F03BC">
        <w:rPr>
          <w:rFonts w:ascii="Verdana" w:hAnsi="Verdana"/>
          <w:color w:val="0070C0"/>
          <w:sz w:val="21"/>
          <w:szCs w:val="21"/>
        </w:rPr>
        <w:t xml:space="preserve">dėl atitikties Reglamento nuostatoms </w:t>
      </w:r>
      <w:r w:rsidRPr="001F03BC">
        <w:rPr>
          <w:rFonts w:ascii="Verdana" w:hAnsi="Verdana"/>
          <w:color w:val="0070C0"/>
          <w:sz w:val="21"/>
          <w:szCs w:val="21"/>
        </w:rPr>
        <w:t>fiziniam asmeniui“</w:t>
      </w:r>
      <w:bookmarkEnd w:id="52"/>
    </w:p>
    <w:p w14:paraId="722834BE" w14:textId="01BB2E0B" w:rsidR="00210594" w:rsidRPr="001F03BC" w:rsidRDefault="00210594" w:rsidP="00210594">
      <w:pPr>
        <w:rPr>
          <w:rFonts w:ascii="Verdana" w:hAnsi="Verdana"/>
          <w:sz w:val="20"/>
          <w:szCs w:val="20"/>
        </w:rPr>
      </w:pPr>
    </w:p>
    <w:p w14:paraId="321E2871" w14:textId="04E1FE04" w:rsidR="00210594" w:rsidRPr="001F03BC" w:rsidRDefault="00210594" w:rsidP="00210594">
      <w:pPr>
        <w:rPr>
          <w:rFonts w:ascii="Verdana" w:hAnsi="Verdana"/>
        </w:rPr>
      </w:pPr>
    </w:p>
    <w:p w14:paraId="47F2FA43" w14:textId="1AEFBE59" w:rsidR="004D3BE3" w:rsidRPr="001F03BC" w:rsidRDefault="004D3BE3" w:rsidP="004D3BE3">
      <w:pPr>
        <w:jc w:val="center"/>
        <w:rPr>
          <w:rFonts w:ascii="Verdana" w:hAnsi="Verdana" w:cstheme="minorHAnsi"/>
          <w:sz w:val="20"/>
          <w:szCs w:val="20"/>
        </w:rPr>
      </w:pPr>
      <w:r w:rsidRPr="001F03BC">
        <w:rPr>
          <w:rFonts w:ascii="Verdana" w:hAnsi="Verdana" w:cstheme="minorHAnsi"/>
          <w:sz w:val="20"/>
          <w:szCs w:val="20"/>
        </w:rPr>
        <w:t>(Tiekėjo pavadinimas)</w:t>
      </w:r>
    </w:p>
    <w:p w14:paraId="4F77BB46" w14:textId="6696944D" w:rsidR="004D3BE3" w:rsidRPr="001F03BC" w:rsidRDefault="004D3BE3" w:rsidP="004D3BE3">
      <w:pPr>
        <w:jc w:val="both"/>
        <w:rPr>
          <w:rFonts w:ascii="Verdana" w:hAnsi="Verdana" w:cstheme="minorHAnsi"/>
          <w:sz w:val="20"/>
          <w:szCs w:val="20"/>
        </w:rPr>
      </w:pPr>
      <w:r w:rsidRPr="001F03BC">
        <w:rPr>
          <w:rFonts w:ascii="Verdana" w:hAnsi="Verdana" w:cstheme="minorHAnsi"/>
          <w:sz w:val="20"/>
          <w:szCs w:val="20"/>
        </w:rPr>
        <w:t>(</w:t>
      </w:r>
      <w:r w:rsidR="00F650C8" w:rsidRPr="001F03BC">
        <w:rPr>
          <w:rFonts w:ascii="Verdana" w:hAnsi="Verdana" w:cstheme="minorHAnsi"/>
          <w:sz w:val="20"/>
          <w:szCs w:val="20"/>
        </w:rPr>
        <w:t>Fizinio asmens vardas, pavardė</w:t>
      </w:r>
      <w:r w:rsidRPr="001F03BC">
        <w:rPr>
          <w:rFonts w:ascii="Verdana" w:hAnsi="Verdana" w:cstheme="minorHAnsi"/>
          <w:sz w:val="20"/>
          <w:szCs w:val="20"/>
        </w:rPr>
        <w:t>, kontaktinė informacija, registro, kuriame kaupiami ir saugomi duomenys apie tiekėją, pavadinimas)</w:t>
      </w:r>
    </w:p>
    <w:p w14:paraId="3F584B97" w14:textId="39C4348D" w:rsidR="004D3BE3" w:rsidRPr="001F03BC" w:rsidRDefault="004D3BE3" w:rsidP="004D3BE3">
      <w:pPr>
        <w:jc w:val="both"/>
        <w:rPr>
          <w:rFonts w:ascii="Verdana" w:hAnsi="Verdana" w:cstheme="minorHAnsi"/>
          <w:sz w:val="20"/>
          <w:szCs w:val="20"/>
        </w:rPr>
      </w:pPr>
    </w:p>
    <w:p w14:paraId="3958AD8F" w14:textId="012EB09A" w:rsidR="004D3BE3" w:rsidRPr="001F03BC" w:rsidRDefault="004D3BE3" w:rsidP="004D3BE3">
      <w:pPr>
        <w:spacing w:after="0" w:line="240" w:lineRule="auto"/>
        <w:jc w:val="center"/>
        <w:rPr>
          <w:rFonts w:ascii="Verdana" w:hAnsi="Verdana" w:cstheme="minorHAnsi"/>
          <w:sz w:val="24"/>
          <w:szCs w:val="24"/>
        </w:rPr>
      </w:pPr>
      <w:r w:rsidRPr="001F03BC">
        <w:rPr>
          <w:rFonts w:ascii="Verdana" w:hAnsi="Verdana" w:cstheme="minorHAnsi"/>
        </w:rPr>
        <w:t>__________________________</w:t>
      </w:r>
    </w:p>
    <w:p w14:paraId="1A07084A" w14:textId="7E4C843D" w:rsidR="004D3BE3" w:rsidRPr="001F03BC" w:rsidRDefault="004D3BE3" w:rsidP="004D3BE3">
      <w:pPr>
        <w:tabs>
          <w:tab w:val="center" w:pos="2520"/>
        </w:tabs>
        <w:spacing w:after="0" w:line="240" w:lineRule="auto"/>
        <w:jc w:val="center"/>
        <w:rPr>
          <w:rFonts w:ascii="Verdana" w:hAnsi="Verdana" w:cstheme="minorHAnsi"/>
          <w:i/>
          <w:iCs/>
          <w:sz w:val="20"/>
          <w:szCs w:val="20"/>
        </w:rPr>
      </w:pPr>
      <w:r w:rsidRPr="001F03BC">
        <w:rPr>
          <w:rFonts w:ascii="Verdana" w:hAnsi="Verdana" w:cstheme="minorHAnsi"/>
          <w:i/>
          <w:iCs/>
          <w:sz w:val="20"/>
          <w:szCs w:val="20"/>
        </w:rPr>
        <w:t>(Adresatas (perkančioji organizacija))</w:t>
      </w:r>
    </w:p>
    <w:p w14:paraId="1AD5C159" w14:textId="587A0A46" w:rsidR="004D3BE3" w:rsidRPr="001F03BC" w:rsidRDefault="004D3BE3" w:rsidP="004D3BE3">
      <w:pPr>
        <w:jc w:val="center"/>
        <w:rPr>
          <w:rFonts w:ascii="Verdana" w:hAnsi="Verdana" w:cstheme="minorHAnsi"/>
          <w:b/>
          <w:sz w:val="24"/>
          <w:szCs w:val="24"/>
        </w:rPr>
      </w:pPr>
    </w:p>
    <w:p w14:paraId="15672B3B" w14:textId="745E7351" w:rsidR="004D3BE3" w:rsidRPr="001F03BC" w:rsidRDefault="004D3BE3" w:rsidP="004D3BE3">
      <w:pPr>
        <w:autoSpaceDE w:val="0"/>
        <w:autoSpaceDN w:val="0"/>
        <w:adjustRightInd w:val="0"/>
        <w:jc w:val="center"/>
        <w:rPr>
          <w:rFonts w:ascii="Verdana" w:hAnsi="Verdana" w:cstheme="minorHAnsi"/>
        </w:rPr>
      </w:pPr>
      <w:r w:rsidRPr="001F03BC">
        <w:rPr>
          <w:rFonts w:ascii="Verdana" w:hAnsi="Verdana" w:cstheme="minorHAnsi"/>
          <w:b/>
          <w:bCs/>
        </w:rPr>
        <w:t>TIEKĖJO DEKLARACIJA</w:t>
      </w:r>
    </w:p>
    <w:p w14:paraId="31F23D3E" w14:textId="1B4B8917" w:rsidR="004D3BE3" w:rsidRPr="001F03BC" w:rsidRDefault="004D3BE3" w:rsidP="004D3BE3">
      <w:pPr>
        <w:shd w:val="clear" w:color="auto" w:fill="FFFFFF"/>
        <w:spacing w:after="0" w:line="240" w:lineRule="auto"/>
        <w:jc w:val="center"/>
        <w:rPr>
          <w:rFonts w:ascii="Verdana" w:hAnsi="Verdana" w:cstheme="minorHAnsi"/>
          <w:b/>
          <w:bCs/>
        </w:rPr>
      </w:pPr>
      <w:r w:rsidRPr="001F03BC">
        <w:rPr>
          <w:rFonts w:ascii="Verdana" w:hAnsi="Verdana" w:cstheme="minorHAnsi"/>
        </w:rPr>
        <w:t>_____________</w:t>
      </w:r>
      <w:r w:rsidRPr="001F03BC">
        <w:rPr>
          <w:rFonts w:ascii="Verdana" w:hAnsi="Verdana" w:cstheme="minorHAnsi"/>
          <w:b/>
          <w:bCs/>
        </w:rPr>
        <w:t xml:space="preserve"> </w:t>
      </w:r>
      <w:r w:rsidRPr="001F03BC">
        <w:rPr>
          <w:rFonts w:ascii="Verdana" w:hAnsi="Verdana" w:cstheme="minorHAnsi"/>
        </w:rPr>
        <w:t>Nr.______</w:t>
      </w:r>
    </w:p>
    <w:p w14:paraId="35243FF4" w14:textId="40323115" w:rsidR="004D3BE3" w:rsidRPr="001F03BC" w:rsidRDefault="004D3BE3" w:rsidP="004D3BE3">
      <w:pPr>
        <w:shd w:val="clear" w:color="auto" w:fill="FFFFFF"/>
        <w:spacing w:after="0" w:line="240" w:lineRule="auto"/>
        <w:ind w:firstLine="3969"/>
        <w:rPr>
          <w:rFonts w:ascii="Verdana" w:hAnsi="Verdana" w:cstheme="minorHAnsi"/>
          <w:bCs/>
          <w:i/>
          <w:iCs/>
          <w:color w:val="000000"/>
          <w:sz w:val="20"/>
          <w:szCs w:val="20"/>
        </w:rPr>
      </w:pPr>
      <w:r w:rsidRPr="001F03BC">
        <w:rPr>
          <w:rFonts w:ascii="Verdana" w:hAnsi="Verdana" w:cstheme="minorHAnsi"/>
          <w:bCs/>
          <w:i/>
          <w:iCs/>
          <w:color w:val="000000"/>
          <w:sz w:val="20"/>
          <w:szCs w:val="20"/>
        </w:rPr>
        <w:t xml:space="preserve">           (Data)</w:t>
      </w:r>
    </w:p>
    <w:p w14:paraId="4AB6319B" w14:textId="6091DB4D" w:rsidR="004D3BE3" w:rsidRPr="001F03BC" w:rsidRDefault="004D3BE3" w:rsidP="004D3BE3">
      <w:pPr>
        <w:shd w:val="clear" w:color="auto" w:fill="FFFFFF"/>
        <w:spacing w:after="0" w:line="240" w:lineRule="auto"/>
        <w:ind w:firstLine="3969"/>
        <w:rPr>
          <w:rFonts w:ascii="Verdana" w:hAnsi="Verdana" w:cstheme="minorHAnsi"/>
          <w:bCs/>
          <w:color w:val="000000"/>
          <w:sz w:val="20"/>
          <w:szCs w:val="20"/>
        </w:rPr>
      </w:pPr>
    </w:p>
    <w:p w14:paraId="4A99E977" w14:textId="7C409571" w:rsidR="004D3BE3" w:rsidRPr="001F03BC" w:rsidRDefault="004D3BE3" w:rsidP="004D3BE3">
      <w:pPr>
        <w:shd w:val="clear" w:color="auto" w:fill="FFFFFF"/>
        <w:spacing w:after="0" w:line="240" w:lineRule="auto"/>
        <w:jc w:val="center"/>
        <w:rPr>
          <w:rFonts w:ascii="Verdana" w:hAnsi="Verdana" w:cstheme="minorHAnsi"/>
          <w:bCs/>
          <w:color w:val="000000"/>
          <w:sz w:val="24"/>
          <w:szCs w:val="24"/>
        </w:rPr>
      </w:pPr>
      <w:r w:rsidRPr="001F03BC">
        <w:rPr>
          <w:rFonts w:ascii="Verdana" w:hAnsi="Verdana" w:cstheme="minorHAnsi"/>
          <w:bCs/>
          <w:color w:val="000000"/>
        </w:rPr>
        <w:t>_____________</w:t>
      </w:r>
    </w:p>
    <w:p w14:paraId="0D9E5220" w14:textId="4C0717E1" w:rsidR="004D3BE3" w:rsidRPr="001F03BC" w:rsidRDefault="004D3BE3" w:rsidP="004D3BE3">
      <w:pPr>
        <w:shd w:val="clear" w:color="auto" w:fill="FFFFFF"/>
        <w:spacing w:after="0" w:line="240" w:lineRule="auto"/>
        <w:jc w:val="center"/>
        <w:rPr>
          <w:rFonts w:ascii="Verdana" w:hAnsi="Verdana" w:cstheme="minorHAnsi"/>
          <w:bCs/>
          <w:i/>
          <w:iCs/>
          <w:color w:val="000000"/>
          <w:sz w:val="20"/>
          <w:szCs w:val="20"/>
        </w:rPr>
      </w:pPr>
      <w:r w:rsidRPr="001F03BC">
        <w:rPr>
          <w:rFonts w:ascii="Verdana" w:hAnsi="Verdana" w:cstheme="minorHAnsi"/>
          <w:bCs/>
          <w:i/>
          <w:iCs/>
          <w:color w:val="000000"/>
          <w:sz w:val="20"/>
          <w:szCs w:val="20"/>
        </w:rPr>
        <w:t>(Sudarymo vieta)</w:t>
      </w:r>
    </w:p>
    <w:p w14:paraId="0DC14B94" w14:textId="472BDF51" w:rsidR="004D3BE3" w:rsidRPr="002C44CF" w:rsidRDefault="004D3BE3" w:rsidP="004D3BE3">
      <w:pPr>
        <w:shd w:val="clear" w:color="auto" w:fill="FFFFFF"/>
        <w:jc w:val="center"/>
        <w:rPr>
          <w:rFonts w:ascii="Verdana" w:hAnsi="Verdana" w:cstheme="minorHAnsi"/>
          <w:bCs/>
          <w:color w:val="000000"/>
          <w:sz w:val="18"/>
          <w:szCs w:val="18"/>
        </w:rPr>
      </w:pPr>
    </w:p>
    <w:p w14:paraId="4B7D17D9" w14:textId="54A66794" w:rsidR="004D3BE3" w:rsidRPr="002C44CF" w:rsidRDefault="004D3BE3" w:rsidP="004D3BE3">
      <w:pPr>
        <w:tabs>
          <w:tab w:val="left" w:pos="851"/>
        </w:tabs>
        <w:snapToGrid w:val="0"/>
        <w:spacing w:after="0" w:line="240" w:lineRule="auto"/>
        <w:ind w:right="-1"/>
        <w:jc w:val="both"/>
        <w:rPr>
          <w:rFonts w:ascii="Verdana" w:hAnsi="Verdana" w:cstheme="minorHAnsi"/>
          <w:spacing w:val="-2"/>
          <w:sz w:val="18"/>
          <w:szCs w:val="18"/>
        </w:rPr>
      </w:pPr>
      <w:r w:rsidRPr="002C44CF">
        <w:rPr>
          <w:rFonts w:ascii="Verdana" w:hAnsi="Verdana" w:cstheme="minorHAnsi"/>
          <w:spacing w:val="-2"/>
          <w:sz w:val="18"/>
          <w:szCs w:val="18"/>
        </w:rPr>
        <w:t>Aš, __________________________________________________________________________________________</w:t>
      </w:r>
      <w:r w:rsidR="00895F31" w:rsidRPr="002C44CF">
        <w:rPr>
          <w:rFonts w:ascii="Verdana" w:hAnsi="Verdana" w:cstheme="minorHAnsi"/>
          <w:spacing w:val="-2"/>
          <w:sz w:val="18"/>
          <w:szCs w:val="18"/>
        </w:rPr>
        <w:t>__</w:t>
      </w:r>
      <w:r w:rsidRPr="002C44CF">
        <w:rPr>
          <w:rFonts w:ascii="Verdana" w:hAnsi="Verdana" w:cstheme="minorHAnsi"/>
          <w:spacing w:val="-2"/>
          <w:sz w:val="18"/>
          <w:szCs w:val="18"/>
        </w:rPr>
        <w:t xml:space="preserve"> ,</w:t>
      </w:r>
    </w:p>
    <w:p w14:paraId="1908CAAF" w14:textId="56B5B228" w:rsidR="004D3BE3" w:rsidRPr="002C44CF" w:rsidRDefault="004D3BE3" w:rsidP="008305F0">
      <w:pPr>
        <w:tabs>
          <w:tab w:val="left" w:pos="851"/>
        </w:tabs>
        <w:snapToGrid w:val="0"/>
        <w:ind w:right="-1"/>
        <w:jc w:val="center"/>
        <w:rPr>
          <w:rFonts w:ascii="Verdana" w:hAnsi="Verdana" w:cstheme="minorHAnsi"/>
          <w:i/>
          <w:iCs/>
          <w:spacing w:val="-2"/>
          <w:sz w:val="18"/>
          <w:szCs w:val="18"/>
        </w:rPr>
      </w:pPr>
      <w:r w:rsidRPr="002C44CF">
        <w:rPr>
          <w:rFonts w:ascii="Verdana" w:hAnsi="Verdana" w:cstheme="minorHAnsi"/>
          <w:i/>
          <w:iCs/>
          <w:spacing w:val="-2"/>
          <w:sz w:val="18"/>
          <w:szCs w:val="18"/>
        </w:rPr>
        <w:t>(Tiekėjo vardas ir pavardė)</w:t>
      </w:r>
    </w:p>
    <w:p w14:paraId="0618B927" w14:textId="667F920C" w:rsidR="004D3BE3" w:rsidRPr="002C44CF" w:rsidRDefault="004D3BE3" w:rsidP="00895F31">
      <w:pPr>
        <w:snapToGrid w:val="0"/>
        <w:spacing w:after="0" w:line="240" w:lineRule="auto"/>
        <w:rPr>
          <w:rFonts w:ascii="Verdana" w:hAnsi="Verdana" w:cstheme="minorHAnsi"/>
          <w:spacing w:val="-2"/>
          <w:sz w:val="18"/>
          <w:szCs w:val="18"/>
        </w:rPr>
      </w:pPr>
      <w:r w:rsidRPr="002C44CF">
        <w:rPr>
          <w:rFonts w:ascii="Verdana" w:hAnsi="Verdana" w:cstheme="minorHAnsi"/>
          <w:spacing w:val="-2"/>
          <w:sz w:val="18"/>
          <w:szCs w:val="18"/>
        </w:rPr>
        <w:t>tvirtinu, kad dalyvau</w:t>
      </w:r>
      <w:r w:rsidR="00CE07F5" w:rsidRPr="002C44CF">
        <w:rPr>
          <w:rFonts w:ascii="Verdana" w:hAnsi="Verdana" w:cstheme="minorHAnsi"/>
          <w:spacing w:val="-2"/>
          <w:sz w:val="18"/>
          <w:szCs w:val="18"/>
        </w:rPr>
        <w:t>dama</w:t>
      </w:r>
      <w:r w:rsidR="00A06AC2" w:rsidRPr="002C44CF">
        <w:rPr>
          <w:rFonts w:ascii="Verdana" w:hAnsi="Verdana" w:cstheme="minorHAnsi"/>
          <w:spacing w:val="-2"/>
          <w:sz w:val="18"/>
          <w:szCs w:val="18"/>
        </w:rPr>
        <w:t>s</w:t>
      </w:r>
      <w:r w:rsidRPr="002C44CF">
        <w:rPr>
          <w:rFonts w:ascii="Verdana" w:hAnsi="Verdana" w:cstheme="minorHAnsi"/>
          <w:spacing w:val="-2"/>
          <w:sz w:val="18"/>
          <w:szCs w:val="18"/>
        </w:rPr>
        <w:t xml:space="preserve"> (-</w:t>
      </w:r>
      <w:r w:rsidR="00A06AC2" w:rsidRPr="002C44CF">
        <w:rPr>
          <w:rFonts w:ascii="Verdana" w:hAnsi="Verdana" w:cstheme="minorHAnsi"/>
          <w:spacing w:val="-2"/>
          <w:sz w:val="18"/>
          <w:szCs w:val="18"/>
        </w:rPr>
        <w:t>a</w:t>
      </w:r>
      <w:r w:rsidRPr="002C44CF">
        <w:rPr>
          <w:rFonts w:ascii="Verdana" w:hAnsi="Verdana" w:cstheme="minorHAnsi"/>
          <w:spacing w:val="-2"/>
          <w:sz w:val="18"/>
          <w:szCs w:val="18"/>
        </w:rPr>
        <w:t>) ________________________________________________________________________________</w:t>
      </w:r>
      <w:r w:rsidR="00895F31" w:rsidRPr="002C44CF">
        <w:rPr>
          <w:rFonts w:ascii="Verdana" w:hAnsi="Verdana" w:cstheme="minorHAnsi"/>
          <w:spacing w:val="-2"/>
          <w:sz w:val="18"/>
          <w:szCs w:val="18"/>
        </w:rPr>
        <w:t>_______________</w:t>
      </w:r>
    </w:p>
    <w:p w14:paraId="7D83CB51" w14:textId="7DA154D5" w:rsidR="004D3BE3" w:rsidRPr="002C44CF" w:rsidRDefault="004D3BE3" w:rsidP="004D3BE3">
      <w:pPr>
        <w:snapToGrid w:val="0"/>
        <w:spacing w:after="0" w:line="240" w:lineRule="auto"/>
        <w:ind w:firstLine="1296"/>
        <w:jc w:val="center"/>
        <w:rPr>
          <w:rFonts w:ascii="Verdana" w:hAnsi="Verdana" w:cstheme="minorHAnsi"/>
          <w:i/>
          <w:iCs/>
          <w:spacing w:val="-2"/>
          <w:sz w:val="18"/>
          <w:szCs w:val="18"/>
        </w:rPr>
      </w:pPr>
      <w:r w:rsidRPr="002C44CF">
        <w:rPr>
          <w:rFonts w:ascii="Verdana" w:hAnsi="Verdana" w:cstheme="minorHAnsi"/>
          <w:i/>
          <w:iCs/>
          <w:spacing w:val="-2"/>
          <w:sz w:val="18"/>
          <w:szCs w:val="18"/>
        </w:rPr>
        <w:t>(</w:t>
      </w:r>
      <w:r w:rsidR="00A06AC2" w:rsidRPr="002C44CF">
        <w:rPr>
          <w:rFonts w:ascii="Verdana" w:hAnsi="Verdana" w:cstheme="minorHAnsi"/>
          <w:i/>
          <w:iCs/>
          <w:spacing w:val="-2"/>
          <w:sz w:val="18"/>
          <w:szCs w:val="18"/>
        </w:rPr>
        <w:t>P</w:t>
      </w:r>
      <w:r w:rsidRPr="002C44CF">
        <w:rPr>
          <w:rFonts w:ascii="Verdana" w:hAnsi="Verdana" w:cstheme="minorHAnsi"/>
          <w:i/>
          <w:iCs/>
          <w:spacing w:val="-2"/>
          <w:sz w:val="18"/>
          <w:szCs w:val="18"/>
        </w:rPr>
        <w:t>erkančiosios organizacijos pavadinimas)</w:t>
      </w:r>
    </w:p>
    <w:p w14:paraId="441BE92F" w14:textId="31407102" w:rsidR="004D3BE3" w:rsidRPr="002C44CF" w:rsidRDefault="004D3BE3" w:rsidP="004D3BE3">
      <w:pPr>
        <w:snapToGrid w:val="0"/>
        <w:ind w:right="-1"/>
        <w:jc w:val="both"/>
        <w:rPr>
          <w:rFonts w:ascii="Verdana" w:hAnsi="Verdana" w:cstheme="minorHAnsi"/>
          <w:spacing w:val="-2"/>
          <w:sz w:val="18"/>
          <w:szCs w:val="18"/>
        </w:rPr>
      </w:pPr>
    </w:p>
    <w:p w14:paraId="7DCD90F4" w14:textId="6C37C586" w:rsidR="004D3BE3" w:rsidRPr="002C44CF" w:rsidRDefault="004D3BE3" w:rsidP="004D3BE3">
      <w:pPr>
        <w:snapToGrid w:val="0"/>
        <w:spacing w:after="0" w:line="240" w:lineRule="auto"/>
        <w:jc w:val="both"/>
        <w:rPr>
          <w:rFonts w:ascii="Verdana" w:hAnsi="Verdana" w:cstheme="minorHAnsi"/>
          <w:spacing w:val="-2"/>
          <w:sz w:val="18"/>
          <w:szCs w:val="18"/>
        </w:rPr>
      </w:pPr>
      <w:r w:rsidRPr="002C44CF">
        <w:rPr>
          <w:rFonts w:ascii="Verdana" w:hAnsi="Verdana" w:cstheme="minorHAnsi"/>
          <w:spacing w:val="-2"/>
          <w:sz w:val="18"/>
          <w:szCs w:val="18"/>
        </w:rPr>
        <w:t>atliekamame ___________________________________________________________________________________</w:t>
      </w:r>
    </w:p>
    <w:p w14:paraId="523EDB86" w14:textId="7C7CF6D5" w:rsidR="004D3BE3" w:rsidRPr="002C44CF" w:rsidRDefault="004D3BE3" w:rsidP="004D3BE3">
      <w:pPr>
        <w:snapToGrid w:val="0"/>
        <w:spacing w:after="0" w:line="240" w:lineRule="auto"/>
        <w:ind w:left="1296" w:firstLine="1296"/>
        <w:jc w:val="both"/>
        <w:rPr>
          <w:rFonts w:ascii="Verdana" w:hAnsi="Verdana" w:cstheme="minorHAnsi"/>
          <w:i/>
          <w:iCs/>
          <w:spacing w:val="-2"/>
          <w:sz w:val="18"/>
          <w:szCs w:val="18"/>
        </w:rPr>
      </w:pPr>
      <w:r w:rsidRPr="002C44CF">
        <w:rPr>
          <w:rFonts w:ascii="Verdana" w:hAnsi="Verdana" w:cstheme="minorHAnsi"/>
          <w:i/>
          <w:iCs/>
          <w:spacing w:val="-2"/>
          <w:sz w:val="18"/>
          <w:szCs w:val="18"/>
        </w:rPr>
        <w:t>(Pirkimo objekto pavadinimas, pirkimo numeris)</w:t>
      </w:r>
    </w:p>
    <w:p w14:paraId="50787952" w14:textId="611633C6" w:rsidR="004D3BE3" w:rsidRPr="002C44CF" w:rsidRDefault="004D3BE3" w:rsidP="004D3BE3">
      <w:pPr>
        <w:snapToGrid w:val="0"/>
        <w:ind w:right="-1"/>
        <w:jc w:val="both"/>
        <w:rPr>
          <w:rFonts w:ascii="Verdana" w:hAnsi="Verdana" w:cstheme="minorHAnsi"/>
          <w:spacing w:val="-2"/>
          <w:sz w:val="18"/>
          <w:szCs w:val="18"/>
        </w:rPr>
      </w:pPr>
    </w:p>
    <w:p w14:paraId="38D3303B" w14:textId="79C7F5AD" w:rsidR="004D3BE3" w:rsidRPr="002C44CF" w:rsidRDefault="004D3BE3" w:rsidP="004D3BE3">
      <w:pPr>
        <w:snapToGrid w:val="0"/>
        <w:spacing w:after="0" w:line="240" w:lineRule="auto"/>
        <w:jc w:val="both"/>
        <w:rPr>
          <w:rFonts w:ascii="Verdana" w:hAnsi="Verdana" w:cstheme="minorHAnsi"/>
          <w:spacing w:val="-2"/>
          <w:sz w:val="18"/>
          <w:szCs w:val="18"/>
        </w:rPr>
      </w:pPr>
      <w:r w:rsidRPr="002C44CF">
        <w:rPr>
          <w:rFonts w:ascii="Verdana" w:hAnsi="Verdana" w:cstheme="minorHAnsi"/>
          <w:spacing w:val="-2"/>
          <w:sz w:val="18"/>
          <w:szCs w:val="18"/>
        </w:rPr>
        <w:t>skelbtame _____________________________________________________________________________________ ,</w:t>
      </w:r>
    </w:p>
    <w:p w14:paraId="18EE216D" w14:textId="476C840A" w:rsidR="004D3BE3" w:rsidRPr="002C44CF" w:rsidRDefault="004D3BE3" w:rsidP="004D3BE3">
      <w:pPr>
        <w:snapToGrid w:val="0"/>
        <w:spacing w:after="0" w:line="240" w:lineRule="auto"/>
        <w:jc w:val="center"/>
        <w:rPr>
          <w:rFonts w:ascii="Verdana" w:hAnsi="Verdana" w:cstheme="minorHAnsi"/>
          <w:i/>
          <w:iCs/>
          <w:spacing w:val="-2"/>
          <w:sz w:val="18"/>
          <w:szCs w:val="18"/>
        </w:rPr>
      </w:pPr>
      <w:r w:rsidRPr="002C44CF">
        <w:rPr>
          <w:rFonts w:ascii="Verdana" w:hAnsi="Verdana" w:cstheme="minorHAnsi"/>
          <w:i/>
          <w:iCs/>
          <w:spacing w:val="-2"/>
          <w:sz w:val="18"/>
          <w:szCs w:val="18"/>
        </w:rPr>
        <w:t xml:space="preserve">        (Skelbimo data)</w:t>
      </w:r>
    </w:p>
    <w:p w14:paraId="02850BD9" w14:textId="2912520B" w:rsidR="004D3BE3" w:rsidRPr="001F03BC" w:rsidRDefault="004D3BE3" w:rsidP="004D3BE3">
      <w:pPr>
        <w:jc w:val="both"/>
        <w:rPr>
          <w:rFonts w:ascii="Verdana" w:hAnsi="Verdana" w:cstheme="minorHAnsi"/>
          <w:sz w:val="24"/>
          <w:szCs w:val="24"/>
        </w:rPr>
      </w:pPr>
    </w:p>
    <w:p w14:paraId="45242E9E" w14:textId="715BC23E" w:rsidR="004D3BE3" w:rsidRPr="001F03BC" w:rsidRDefault="004D3BE3" w:rsidP="004D3BE3">
      <w:pPr>
        <w:jc w:val="both"/>
        <w:rPr>
          <w:rFonts w:ascii="Verdana" w:hAnsi="Verdana" w:cstheme="minorHAnsi"/>
          <w:sz w:val="20"/>
          <w:szCs w:val="20"/>
        </w:rPr>
      </w:pPr>
      <w:r w:rsidRPr="001F03BC">
        <w:rPr>
          <w:rFonts w:ascii="Verdana" w:hAnsi="Verdana" w:cstheme="minorHAnsi"/>
          <w:sz w:val="20"/>
          <w:szCs w:val="20"/>
        </w:rPr>
        <w:t>n</w:t>
      </w:r>
      <w:r w:rsidR="00A06AC2" w:rsidRPr="001F03BC">
        <w:rPr>
          <w:rFonts w:ascii="Verdana" w:hAnsi="Verdana" w:cstheme="minorHAnsi"/>
          <w:sz w:val="20"/>
          <w:szCs w:val="20"/>
        </w:rPr>
        <w:t>esu</w:t>
      </w:r>
      <w:r w:rsidRPr="001F03BC">
        <w:rPr>
          <w:rFonts w:ascii="Verdana" w:hAnsi="Verdana" w:cstheme="minorHAnsi"/>
          <w:sz w:val="20"/>
          <w:szCs w:val="20"/>
        </w:rPr>
        <w:t xml:space="preserve"> įtakojama</w:t>
      </w:r>
      <w:r w:rsidR="00A06AC2" w:rsidRPr="001F03BC">
        <w:rPr>
          <w:rFonts w:ascii="Verdana" w:hAnsi="Verdana" w:cstheme="minorHAnsi"/>
          <w:sz w:val="20"/>
          <w:szCs w:val="20"/>
        </w:rPr>
        <w:t>s (-a)</w:t>
      </w:r>
      <w:r w:rsidRPr="001F03BC">
        <w:rPr>
          <w:rFonts w:ascii="Verdana" w:hAnsi="Verdana" w:cstheme="minorHAnsi"/>
          <w:sz w:val="20"/>
          <w:szCs w:val="20"/>
        </w:rPr>
        <w:t xml:space="preserve"> Rusijos, kaip nurodyta </w:t>
      </w:r>
      <w:r w:rsidRPr="001F03BC">
        <w:rPr>
          <w:rFonts w:ascii="Verdana" w:hAnsi="Verdana" w:cstheme="minorHAnsi"/>
          <w:b/>
          <w:bCs/>
          <w:sz w:val="20"/>
          <w:szCs w:val="20"/>
        </w:rPr>
        <w:t>Tarybos reglamento</w:t>
      </w:r>
      <w:r w:rsidRPr="001F03BC">
        <w:rPr>
          <w:rFonts w:ascii="Verdana" w:hAnsi="Verdana" w:cstheme="minorHAnsi"/>
          <w:sz w:val="20"/>
          <w:szCs w:val="20"/>
        </w:rPr>
        <w:t xml:space="preserve"> </w:t>
      </w:r>
      <w:r w:rsidRPr="001F03BC">
        <w:rPr>
          <w:rFonts w:ascii="Verdana" w:hAnsi="Verdana"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1F03BC">
        <w:rPr>
          <w:rFonts w:ascii="Verdana" w:hAnsi="Verdana" w:cstheme="minorHAnsi"/>
          <w:sz w:val="20"/>
          <w:szCs w:val="20"/>
        </w:rPr>
        <w:t>5k straipsnyje nustatytuose apribojimuose. Visų pirma pareiškiu, kad:</w:t>
      </w:r>
    </w:p>
    <w:p w14:paraId="181D3261" w14:textId="7A623BBC" w:rsidR="004D3BE3" w:rsidRPr="001F03BC" w:rsidRDefault="004D3BE3" w:rsidP="004D3BE3">
      <w:pPr>
        <w:jc w:val="both"/>
        <w:rPr>
          <w:rFonts w:ascii="Verdana" w:hAnsi="Verdana" w:cstheme="minorHAnsi"/>
          <w:sz w:val="20"/>
          <w:szCs w:val="20"/>
        </w:rPr>
      </w:pPr>
      <w:r w:rsidRPr="001F03BC">
        <w:rPr>
          <w:rFonts w:ascii="Verdana" w:hAnsi="Verdana" w:cstheme="minorHAnsi"/>
          <w:sz w:val="20"/>
          <w:szCs w:val="20"/>
        </w:rPr>
        <w:t xml:space="preserve">(a) </w:t>
      </w:r>
      <w:r w:rsidR="00A37503" w:rsidRPr="001F03BC">
        <w:rPr>
          <w:rFonts w:ascii="Verdana" w:hAnsi="Verdana" w:cstheme="minorHAnsi"/>
          <w:sz w:val="20"/>
          <w:szCs w:val="20"/>
        </w:rPr>
        <w:t xml:space="preserve">nesu </w:t>
      </w:r>
      <w:r w:rsidRPr="001F03BC">
        <w:rPr>
          <w:rFonts w:ascii="Verdana" w:hAnsi="Verdana" w:cstheme="minorHAnsi"/>
          <w:sz w:val="20"/>
          <w:szCs w:val="20"/>
        </w:rPr>
        <w:t>Rusijo</w:t>
      </w:r>
      <w:r w:rsidR="00A47A85" w:rsidRPr="001F03BC">
        <w:rPr>
          <w:rFonts w:ascii="Verdana" w:hAnsi="Verdana" w:cstheme="minorHAnsi"/>
          <w:sz w:val="20"/>
          <w:szCs w:val="20"/>
        </w:rPr>
        <w:t>s pilietis (-ė)</w:t>
      </w:r>
      <w:r w:rsidR="00752758" w:rsidRPr="001F03BC">
        <w:rPr>
          <w:rFonts w:ascii="Verdana" w:hAnsi="Verdana" w:cstheme="minorHAnsi"/>
          <w:sz w:val="20"/>
          <w:szCs w:val="20"/>
        </w:rPr>
        <w:t xml:space="preserve"> ar </w:t>
      </w:r>
      <w:r w:rsidR="001578F5" w:rsidRPr="001F03BC">
        <w:rPr>
          <w:rFonts w:ascii="Verdana" w:hAnsi="Verdana" w:cstheme="minorHAnsi"/>
          <w:sz w:val="20"/>
          <w:szCs w:val="20"/>
        </w:rPr>
        <w:t>įsisteigęs Rusijoje</w:t>
      </w:r>
      <w:r w:rsidRPr="001F03BC">
        <w:rPr>
          <w:rFonts w:ascii="Verdana" w:hAnsi="Verdana" w:cstheme="minorHAnsi"/>
          <w:sz w:val="20"/>
          <w:szCs w:val="20"/>
        </w:rPr>
        <w:t>;</w:t>
      </w:r>
    </w:p>
    <w:p w14:paraId="33226897" w14:textId="48C1D721" w:rsidR="004D3BE3" w:rsidRPr="001F03BC" w:rsidRDefault="004D3BE3" w:rsidP="004D3BE3">
      <w:pPr>
        <w:jc w:val="both"/>
        <w:rPr>
          <w:rFonts w:ascii="Verdana" w:hAnsi="Verdana" w:cstheme="minorHAnsi"/>
          <w:sz w:val="20"/>
          <w:szCs w:val="20"/>
        </w:rPr>
      </w:pPr>
      <w:r w:rsidRPr="001F03BC">
        <w:rPr>
          <w:rFonts w:ascii="Verdana" w:hAnsi="Verdana" w:cstheme="minorHAnsi"/>
          <w:sz w:val="20"/>
          <w:szCs w:val="20"/>
        </w:rPr>
        <w:t xml:space="preserve">(b) </w:t>
      </w:r>
      <w:r w:rsidR="001578F5" w:rsidRPr="001F03BC">
        <w:rPr>
          <w:rFonts w:ascii="Verdana" w:hAnsi="Verdana" w:cstheme="minorHAnsi"/>
          <w:sz w:val="20"/>
          <w:szCs w:val="20"/>
        </w:rPr>
        <w:t xml:space="preserve">neveikiu </w:t>
      </w:r>
      <w:r w:rsidR="002907D9" w:rsidRPr="001F03BC">
        <w:rPr>
          <w:rFonts w:ascii="Verdana" w:hAnsi="Verdana" w:cstheme="minorHAnsi"/>
          <w:sz w:val="20"/>
          <w:szCs w:val="20"/>
          <w:shd w:val="clear" w:color="auto" w:fill="FFFFFF"/>
        </w:rPr>
        <w:t>šios deklaracijos a) punkte nurodyto subjekto vardu ar jo nurodymu;</w:t>
      </w:r>
    </w:p>
    <w:p w14:paraId="3731AC2B" w14:textId="33E6B642" w:rsidR="009C6DCC" w:rsidRPr="001F03BC" w:rsidRDefault="004D3BE3" w:rsidP="00E957CD">
      <w:pPr>
        <w:jc w:val="both"/>
        <w:rPr>
          <w:rFonts w:ascii="Verdana" w:hAnsi="Verdana" w:cstheme="minorHAnsi"/>
          <w:sz w:val="20"/>
          <w:szCs w:val="20"/>
        </w:rPr>
      </w:pPr>
      <w:r w:rsidRPr="001F03BC">
        <w:rPr>
          <w:rFonts w:ascii="Verdana" w:hAnsi="Verdana" w:cstheme="minorHAnsi"/>
          <w:sz w:val="20"/>
          <w:szCs w:val="20"/>
        </w:rPr>
        <w:lastRenderedPageBreak/>
        <w:t xml:space="preserve">d) sutartis nebus paskirta vykdyti </w:t>
      </w:r>
      <w:r w:rsidRPr="001F03BC">
        <w:rPr>
          <w:rFonts w:ascii="Verdana" w:hAnsi="Verdana" w:cstheme="minorHAnsi"/>
          <w:sz w:val="20"/>
          <w:szCs w:val="20"/>
          <w:shd w:val="clear" w:color="auto" w:fill="FFFFFF"/>
        </w:rPr>
        <w:t>subrangovui (-</w:t>
      </w:r>
      <w:proofErr w:type="spellStart"/>
      <w:r w:rsidRPr="001F03BC">
        <w:rPr>
          <w:rFonts w:ascii="Verdana" w:hAnsi="Verdana" w:cstheme="minorHAnsi"/>
          <w:sz w:val="20"/>
          <w:szCs w:val="20"/>
          <w:shd w:val="clear" w:color="auto" w:fill="FFFFFF"/>
        </w:rPr>
        <w:t>ams</w:t>
      </w:r>
      <w:proofErr w:type="spellEnd"/>
      <w:r w:rsidRPr="001F03BC">
        <w:rPr>
          <w:rFonts w:ascii="Verdana" w:hAnsi="Verdana" w:cstheme="minorHAnsi"/>
          <w:sz w:val="20"/>
          <w:szCs w:val="20"/>
          <w:shd w:val="clear" w:color="auto" w:fill="FFFFFF"/>
        </w:rPr>
        <w:t>), ar kitam (-</w:t>
      </w:r>
      <w:proofErr w:type="spellStart"/>
      <w:r w:rsidRPr="001F03BC">
        <w:rPr>
          <w:rFonts w:ascii="Verdana" w:hAnsi="Verdana" w:cstheme="minorHAnsi"/>
          <w:sz w:val="20"/>
          <w:szCs w:val="20"/>
          <w:shd w:val="clear" w:color="auto" w:fill="FFFFFF"/>
        </w:rPr>
        <w:t>iems</w:t>
      </w:r>
      <w:proofErr w:type="spellEnd"/>
      <w:r w:rsidRPr="001F03BC">
        <w:rPr>
          <w:rFonts w:ascii="Verdana" w:hAnsi="Verdana" w:cstheme="minorHAnsi"/>
          <w:sz w:val="20"/>
          <w:szCs w:val="20"/>
          <w:shd w:val="clear" w:color="auto" w:fill="FFFFFF"/>
        </w:rPr>
        <w:t>) subjektui (-tams), kurių pajėgumais remia</w:t>
      </w:r>
      <w:r w:rsidR="00EE5FC7" w:rsidRPr="001F03BC">
        <w:rPr>
          <w:rFonts w:ascii="Verdana" w:hAnsi="Verdana" w:cstheme="minorHAnsi"/>
          <w:sz w:val="20"/>
          <w:szCs w:val="20"/>
          <w:shd w:val="clear" w:color="auto" w:fill="FFFFFF"/>
        </w:rPr>
        <w:t>masi</w:t>
      </w:r>
      <w:r w:rsidRPr="001F03BC">
        <w:rPr>
          <w:rFonts w:ascii="Verdana" w:hAnsi="Verdana" w:cstheme="minorHAnsi"/>
          <w:sz w:val="20"/>
          <w:szCs w:val="20"/>
          <w:shd w:val="clear" w:color="auto" w:fill="FFFFFF"/>
        </w:rPr>
        <w:t>, kurie priskirtini šios deklaracijos a) arba b</w:t>
      </w:r>
      <w:r w:rsidR="004712B7" w:rsidRPr="001F03BC">
        <w:rPr>
          <w:rFonts w:ascii="Verdana" w:hAnsi="Verdana" w:cstheme="minorHAnsi"/>
          <w:sz w:val="20"/>
          <w:szCs w:val="20"/>
          <w:shd w:val="clear" w:color="auto" w:fill="FFFFFF"/>
        </w:rPr>
        <w:t>)</w:t>
      </w:r>
      <w:r w:rsidRPr="001F03BC">
        <w:rPr>
          <w:rFonts w:ascii="Verdana" w:hAnsi="Verdana" w:cstheme="minorHAnsi"/>
          <w:sz w:val="20"/>
          <w:szCs w:val="20"/>
          <w:shd w:val="clear" w:color="auto" w:fill="FFFFFF"/>
        </w:rPr>
        <w:t xml:space="preserve"> punktuose nurodytiems subjektams.</w:t>
      </w:r>
    </w:p>
    <w:bookmarkEnd w:id="49"/>
    <w:bookmarkEnd w:id="50"/>
    <w:bookmarkEnd w:id="51"/>
    <w:p w14:paraId="2826B120" w14:textId="384DB261" w:rsidR="008D704D" w:rsidRPr="001F03BC" w:rsidRDefault="008D704D" w:rsidP="004F7CBD">
      <w:pPr>
        <w:rPr>
          <w:rFonts w:ascii="Verdana" w:eastAsia="Calibri" w:hAnsi="Verdana" w:cstheme="minorHAnsi"/>
          <w:color w:val="0070C0"/>
        </w:rPr>
      </w:pPr>
    </w:p>
    <w:sectPr w:rsidR="008D704D" w:rsidRPr="001F03BC" w:rsidSect="00A06B1E">
      <w:footerReference w:type="first" r:id="rId13"/>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7FD9A" w14:textId="77777777" w:rsidR="00D90E70" w:rsidRDefault="00D90E70" w:rsidP="00D05666">
      <w:r>
        <w:separator/>
      </w:r>
    </w:p>
  </w:endnote>
  <w:endnote w:type="continuationSeparator" w:id="0">
    <w:p w14:paraId="0CFE3869" w14:textId="77777777" w:rsidR="00D90E70" w:rsidRDefault="00D90E70" w:rsidP="00D05666">
      <w:r>
        <w:continuationSeparator/>
      </w:r>
    </w:p>
  </w:endnote>
  <w:endnote w:type="continuationNotice" w:id="1">
    <w:p w14:paraId="5926E1F3" w14:textId="77777777" w:rsidR="00D90E70" w:rsidRDefault="00D90E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B8DA8" w14:textId="77777777" w:rsidR="00D90E70" w:rsidRDefault="00D90E70" w:rsidP="00D05666">
      <w:r>
        <w:separator/>
      </w:r>
    </w:p>
  </w:footnote>
  <w:footnote w:type="continuationSeparator" w:id="0">
    <w:p w14:paraId="56D677BD" w14:textId="77777777" w:rsidR="00D90E70" w:rsidRDefault="00D90E70" w:rsidP="00D05666">
      <w:r>
        <w:continuationSeparator/>
      </w:r>
    </w:p>
  </w:footnote>
  <w:footnote w:type="continuationNotice" w:id="1">
    <w:p w14:paraId="62AD6D3D" w14:textId="77777777" w:rsidR="00D90E70" w:rsidRDefault="00D90E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2488E4C4"/>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4472C4" w:themeColor="accent1"/>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8984EB0"/>
    <w:multiLevelType w:val="multilevel"/>
    <w:tmpl w:val="F976CBA0"/>
    <w:lvl w:ilvl="0">
      <w:start w:val="11"/>
      <w:numFmt w:val="decimal"/>
      <w:lvlText w:val="%1."/>
      <w:lvlJc w:val="left"/>
      <w:pPr>
        <w:ind w:left="522" w:hanging="52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10"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3"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4"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5"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B152376"/>
    <w:multiLevelType w:val="multilevel"/>
    <w:tmpl w:val="58EE0F4A"/>
    <w:lvl w:ilvl="0">
      <w:start w:val="2"/>
      <w:numFmt w:val="decimal"/>
      <w:lvlText w:val="%1."/>
      <w:lvlJc w:val="left"/>
      <w:pPr>
        <w:ind w:left="396" w:hanging="396"/>
      </w:pPr>
      <w:rPr>
        <w:rFonts w:eastAsia="Calibri" w:cstheme="minorBidi" w:hint="default"/>
        <w:color w:val="000000" w:themeColor="text1"/>
      </w:rPr>
    </w:lvl>
    <w:lvl w:ilvl="1">
      <w:start w:val="1"/>
      <w:numFmt w:val="decimal"/>
      <w:lvlText w:val="%1.%2."/>
      <w:lvlJc w:val="left"/>
      <w:pPr>
        <w:ind w:left="1429" w:hanging="720"/>
      </w:pPr>
      <w:rPr>
        <w:rFonts w:eastAsia="Calibri" w:cstheme="minorBidi" w:hint="default"/>
        <w:color w:val="000000" w:themeColor="text1"/>
      </w:rPr>
    </w:lvl>
    <w:lvl w:ilvl="2">
      <w:start w:val="1"/>
      <w:numFmt w:val="decimal"/>
      <w:lvlText w:val="%1.%2.%3."/>
      <w:lvlJc w:val="left"/>
      <w:pPr>
        <w:ind w:left="2138" w:hanging="720"/>
      </w:pPr>
      <w:rPr>
        <w:rFonts w:eastAsia="Calibri" w:cstheme="minorBidi" w:hint="default"/>
        <w:color w:val="000000" w:themeColor="text1"/>
      </w:rPr>
    </w:lvl>
    <w:lvl w:ilvl="3">
      <w:start w:val="1"/>
      <w:numFmt w:val="decimal"/>
      <w:lvlText w:val="%1.%2.%3.%4."/>
      <w:lvlJc w:val="left"/>
      <w:pPr>
        <w:ind w:left="3207" w:hanging="1080"/>
      </w:pPr>
      <w:rPr>
        <w:rFonts w:eastAsia="Calibri" w:cstheme="minorBidi" w:hint="default"/>
        <w:color w:val="000000" w:themeColor="text1"/>
      </w:rPr>
    </w:lvl>
    <w:lvl w:ilvl="4">
      <w:start w:val="1"/>
      <w:numFmt w:val="decimal"/>
      <w:lvlText w:val="%1.%2.%3.%4.%5."/>
      <w:lvlJc w:val="left"/>
      <w:pPr>
        <w:ind w:left="4276" w:hanging="1440"/>
      </w:pPr>
      <w:rPr>
        <w:rFonts w:eastAsia="Calibri" w:cstheme="minorBidi" w:hint="default"/>
        <w:color w:val="000000" w:themeColor="text1"/>
      </w:rPr>
    </w:lvl>
    <w:lvl w:ilvl="5">
      <w:start w:val="1"/>
      <w:numFmt w:val="decimal"/>
      <w:lvlText w:val="%1.%2.%3.%4.%5.%6."/>
      <w:lvlJc w:val="left"/>
      <w:pPr>
        <w:ind w:left="4985" w:hanging="1440"/>
      </w:pPr>
      <w:rPr>
        <w:rFonts w:eastAsia="Calibri" w:cstheme="minorBidi" w:hint="default"/>
        <w:color w:val="000000" w:themeColor="text1"/>
      </w:rPr>
    </w:lvl>
    <w:lvl w:ilvl="6">
      <w:start w:val="1"/>
      <w:numFmt w:val="decimal"/>
      <w:lvlText w:val="%1.%2.%3.%4.%5.%6.%7."/>
      <w:lvlJc w:val="left"/>
      <w:pPr>
        <w:ind w:left="6054" w:hanging="1800"/>
      </w:pPr>
      <w:rPr>
        <w:rFonts w:eastAsia="Calibri" w:cstheme="minorBidi" w:hint="default"/>
        <w:color w:val="000000" w:themeColor="text1"/>
      </w:rPr>
    </w:lvl>
    <w:lvl w:ilvl="7">
      <w:start w:val="1"/>
      <w:numFmt w:val="decimal"/>
      <w:lvlText w:val="%1.%2.%3.%4.%5.%6.%7.%8."/>
      <w:lvlJc w:val="left"/>
      <w:pPr>
        <w:ind w:left="7123" w:hanging="2160"/>
      </w:pPr>
      <w:rPr>
        <w:rFonts w:eastAsia="Calibri" w:cstheme="minorBidi" w:hint="default"/>
        <w:color w:val="000000" w:themeColor="text1"/>
      </w:rPr>
    </w:lvl>
    <w:lvl w:ilvl="8">
      <w:start w:val="1"/>
      <w:numFmt w:val="decimal"/>
      <w:lvlText w:val="%1.%2.%3.%4.%5.%6.%7.%8.%9."/>
      <w:lvlJc w:val="left"/>
      <w:pPr>
        <w:ind w:left="7832" w:hanging="2160"/>
      </w:pPr>
      <w:rPr>
        <w:rFonts w:eastAsia="Calibri" w:cstheme="minorBidi" w:hint="default"/>
        <w:color w:val="000000" w:themeColor="text1"/>
      </w:rPr>
    </w:lvl>
  </w:abstractNum>
  <w:abstractNum w:abstractNumId="17"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8"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21" w15:restartNumberingAfterBreak="0">
    <w:nsid w:val="2C156930"/>
    <w:multiLevelType w:val="multilevel"/>
    <w:tmpl w:val="414C7046"/>
    <w:lvl w:ilvl="0">
      <w:start w:val="4"/>
      <w:numFmt w:val="decimal"/>
      <w:lvlText w:val="%1."/>
      <w:lvlJc w:val="left"/>
      <w:pPr>
        <w:ind w:left="396" w:hanging="396"/>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5148" w:hanging="144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649" w:hanging="2160"/>
      </w:pPr>
      <w:rPr>
        <w:rFonts w:hint="default"/>
      </w:rPr>
    </w:lvl>
    <w:lvl w:ilvl="8">
      <w:start w:val="1"/>
      <w:numFmt w:val="decimal"/>
      <w:lvlText w:val="%1.%2.%3.%4.%5.%6.%7.%8.%9."/>
      <w:lvlJc w:val="left"/>
      <w:pPr>
        <w:ind w:left="9576" w:hanging="2160"/>
      </w:pPr>
      <w:rPr>
        <w:rFonts w:hint="default"/>
      </w:rPr>
    </w:lvl>
  </w:abstractNum>
  <w:abstractNum w:abstractNumId="22"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1"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4"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4A502C3B"/>
    <w:multiLevelType w:val="multilevel"/>
    <w:tmpl w:val="4BB25FEC"/>
    <w:lvl w:ilvl="0">
      <w:start w:val="7"/>
      <w:numFmt w:val="decimal"/>
      <w:lvlText w:val="%1."/>
      <w:lvlJc w:val="left"/>
      <w:pPr>
        <w:ind w:left="420" w:hanging="420"/>
      </w:pPr>
      <w:rPr>
        <w:rFonts w:hint="default"/>
      </w:rPr>
    </w:lvl>
    <w:lvl w:ilvl="1">
      <w:start w:val="1"/>
      <w:numFmt w:val="decimal"/>
      <w:lvlText w:val="%1.%2."/>
      <w:lvlJc w:val="left"/>
      <w:pPr>
        <w:ind w:left="720" w:hanging="720"/>
      </w:pPr>
      <w:rPr>
        <w:rFonts w:ascii="Verdana" w:hAnsi="Verdana"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9"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1"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4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4"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5"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6"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2"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53"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4"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5"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7"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8" w15:restartNumberingAfterBreak="0">
    <w:nsid w:val="6C3507D0"/>
    <w:multiLevelType w:val="multilevel"/>
    <w:tmpl w:val="D1C63040"/>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60"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6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4" w15:restartNumberingAfterBreak="0">
    <w:nsid w:val="745C37FC"/>
    <w:multiLevelType w:val="multilevel"/>
    <w:tmpl w:val="DC0C647A"/>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440" w:hanging="144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6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6"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7"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8"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9"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79521A03"/>
    <w:multiLevelType w:val="multilevel"/>
    <w:tmpl w:val="DE32B8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1"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72"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73" w15:restartNumberingAfterBreak="0">
    <w:nsid w:val="7BB46B6B"/>
    <w:multiLevelType w:val="multilevel"/>
    <w:tmpl w:val="803872A0"/>
    <w:lvl w:ilvl="0">
      <w:start w:val="3"/>
      <w:numFmt w:val="decimal"/>
      <w:lvlText w:val="%1."/>
      <w:lvlJc w:val="left"/>
      <w:pPr>
        <w:ind w:left="396" w:hanging="39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74" w15:restartNumberingAfterBreak="0">
    <w:nsid w:val="7DD11D1A"/>
    <w:multiLevelType w:val="multilevel"/>
    <w:tmpl w:val="E30854E6"/>
    <w:lvl w:ilvl="0">
      <w:start w:val="1"/>
      <w:numFmt w:val="decimal"/>
      <w:lvlText w:val="%1."/>
      <w:lvlJc w:val="left"/>
      <w:pPr>
        <w:ind w:left="360" w:hanging="360"/>
      </w:pPr>
      <w:rPr>
        <w:color w:val="00B050"/>
      </w:rPr>
    </w:lvl>
    <w:lvl w:ilvl="1">
      <w:start w:val="6"/>
      <w:numFmt w:val="decimal"/>
      <w:lvlText w:val="%1.%2."/>
      <w:lvlJc w:val="left"/>
      <w:pPr>
        <w:ind w:left="360" w:hanging="360"/>
      </w:pPr>
      <w:rPr>
        <w:rFonts w:ascii="Verdana" w:hAnsi="Verdana" w:hint="default"/>
        <w:color w:val="auto"/>
        <w:sz w:val="20"/>
        <w:szCs w:val="20"/>
      </w:rPr>
    </w:lvl>
    <w:lvl w:ilvl="2">
      <w:start w:val="1"/>
      <w:numFmt w:val="decimal"/>
      <w:lvlText w:val="%1.%2.%3."/>
      <w:lvlJc w:val="left"/>
      <w:pPr>
        <w:ind w:left="720" w:hanging="720"/>
      </w:pPr>
      <w:rPr>
        <w:color w:val="00B050"/>
      </w:rPr>
    </w:lvl>
    <w:lvl w:ilvl="3">
      <w:start w:val="1"/>
      <w:numFmt w:val="decimal"/>
      <w:lvlText w:val="%1.%2.%3.%4."/>
      <w:lvlJc w:val="left"/>
      <w:pPr>
        <w:ind w:left="720" w:hanging="720"/>
      </w:pPr>
      <w:rPr>
        <w:color w:val="00B050"/>
      </w:rPr>
    </w:lvl>
    <w:lvl w:ilvl="4">
      <w:start w:val="1"/>
      <w:numFmt w:val="decimal"/>
      <w:lvlText w:val="%1.%2.%3.%4.%5."/>
      <w:lvlJc w:val="left"/>
      <w:pPr>
        <w:ind w:left="1080" w:hanging="1080"/>
      </w:pPr>
      <w:rPr>
        <w:color w:val="00B050"/>
      </w:rPr>
    </w:lvl>
    <w:lvl w:ilvl="5">
      <w:start w:val="1"/>
      <w:numFmt w:val="decimal"/>
      <w:lvlText w:val="%1.%2.%3.%4.%5.%6."/>
      <w:lvlJc w:val="left"/>
      <w:pPr>
        <w:ind w:left="1080" w:hanging="1080"/>
      </w:pPr>
      <w:rPr>
        <w:color w:val="00B050"/>
      </w:rPr>
    </w:lvl>
    <w:lvl w:ilvl="6">
      <w:start w:val="1"/>
      <w:numFmt w:val="decimal"/>
      <w:lvlText w:val="%1.%2.%3.%4.%5.%6.%7."/>
      <w:lvlJc w:val="left"/>
      <w:pPr>
        <w:ind w:left="1440" w:hanging="1440"/>
      </w:pPr>
      <w:rPr>
        <w:color w:val="00B050"/>
      </w:rPr>
    </w:lvl>
    <w:lvl w:ilvl="7">
      <w:start w:val="1"/>
      <w:numFmt w:val="decimal"/>
      <w:lvlText w:val="%1.%2.%3.%4.%5.%6.%7.%8."/>
      <w:lvlJc w:val="left"/>
      <w:pPr>
        <w:ind w:left="1440" w:hanging="1440"/>
      </w:pPr>
      <w:rPr>
        <w:color w:val="00B050"/>
      </w:rPr>
    </w:lvl>
    <w:lvl w:ilvl="8">
      <w:start w:val="1"/>
      <w:numFmt w:val="decimal"/>
      <w:lvlText w:val="%1.%2.%3.%4.%5.%6.%7.%8.%9."/>
      <w:lvlJc w:val="left"/>
      <w:pPr>
        <w:ind w:left="1440" w:hanging="1440"/>
      </w:pPr>
      <w:rPr>
        <w:color w:val="00B050"/>
      </w:rPr>
    </w:lvl>
  </w:abstractNum>
  <w:num w:numId="1" w16cid:durableId="1927765243">
    <w:abstractNumId w:val="23"/>
  </w:num>
  <w:num w:numId="2" w16cid:durableId="207184103">
    <w:abstractNumId w:val="12"/>
  </w:num>
  <w:num w:numId="3" w16cid:durableId="1528367431">
    <w:abstractNumId w:val="50"/>
  </w:num>
  <w:num w:numId="4" w16cid:durableId="1865055254">
    <w:abstractNumId w:val="59"/>
  </w:num>
  <w:num w:numId="5" w16cid:durableId="1484615006">
    <w:abstractNumId w:val="56"/>
  </w:num>
  <w:num w:numId="6" w16cid:durableId="996999728">
    <w:abstractNumId w:val="39"/>
  </w:num>
  <w:num w:numId="7" w16cid:durableId="1384593860">
    <w:abstractNumId w:val="71"/>
  </w:num>
  <w:num w:numId="8" w16cid:durableId="993795571">
    <w:abstractNumId w:val="0"/>
  </w:num>
  <w:num w:numId="9" w16cid:durableId="921140231">
    <w:abstractNumId w:val="47"/>
  </w:num>
  <w:num w:numId="10" w16cid:durableId="1353803007">
    <w:abstractNumId w:val="69"/>
  </w:num>
  <w:num w:numId="11" w16cid:durableId="1086531805">
    <w:abstractNumId w:val="25"/>
  </w:num>
  <w:num w:numId="12" w16cid:durableId="1531457440">
    <w:abstractNumId w:val="35"/>
  </w:num>
  <w:num w:numId="13" w16cid:durableId="1403799489">
    <w:abstractNumId w:val="14"/>
  </w:num>
  <w:num w:numId="14" w16cid:durableId="253325730">
    <w:abstractNumId w:val="20"/>
  </w:num>
  <w:num w:numId="15" w16cid:durableId="69236881">
    <w:abstractNumId w:val="30"/>
  </w:num>
  <w:num w:numId="16" w16cid:durableId="1880433839">
    <w:abstractNumId w:val="40"/>
  </w:num>
  <w:num w:numId="17" w16cid:durableId="438110947">
    <w:abstractNumId w:val="19"/>
  </w:num>
  <w:num w:numId="18" w16cid:durableId="203253613">
    <w:abstractNumId w:val="2"/>
  </w:num>
  <w:num w:numId="19" w16cid:durableId="140772059">
    <w:abstractNumId w:val="10"/>
  </w:num>
  <w:num w:numId="20" w16cid:durableId="425880151">
    <w:abstractNumId w:val="15"/>
  </w:num>
  <w:num w:numId="21" w16cid:durableId="1962611456">
    <w:abstractNumId w:val="18"/>
  </w:num>
  <w:num w:numId="22" w16cid:durableId="1550416987">
    <w:abstractNumId w:val="49"/>
  </w:num>
  <w:num w:numId="23" w16cid:durableId="885677258">
    <w:abstractNumId w:val="54"/>
  </w:num>
  <w:num w:numId="24" w16cid:durableId="144203867">
    <w:abstractNumId w:val="31"/>
  </w:num>
  <w:num w:numId="25" w16cid:durableId="1146968443">
    <w:abstractNumId w:val="36"/>
  </w:num>
  <w:num w:numId="26" w16cid:durableId="607934237">
    <w:abstractNumId w:val="43"/>
  </w:num>
  <w:num w:numId="27" w16cid:durableId="1759206832">
    <w:abstractNumId w:val="48"/>
  </w:num>
  <w:num w:numId="28" w16cid:durableId="408162091">
    <w:abstractNumId w:val="70"/>
  </w:num>
  <w:num w:numId="29" w16cid:durableId="1909728217">
    <w:abstractNumId w:val="42"/>
  </w:num>
  <w:num w:numId="30" w16cid:durableId="760639590">
    <w:abstractNumId w:val="45"/>
  </w:num>
  <w:num w:numId="31" w16cid:durableId="1720591833">
    <w:abstractNumId w:val="26"/>
  </w:num>
  <w:num w:numId="32" w16cid:durableId="698122014">
    <w:abstractNumId w:val="60"/>
  </w:num>
  <w:num w:numId="33" w16cid:durableId="12269543">
    <w:abstractNumId w:val="65"/>
  </w:num>
  <w:num w:numId="34" w16cid:durableId="167406444">
    <w:abstractNumId w:val="22"/>
  </w:num>
  <w:num w:numId="35" w16cid:durableId="1791781955">
    <w:abstractNumId w:val="29"/>
  </w:num>
  <w:num w:numId="36" w16cid:durableId="103771324">
    <w:abstractNumId w:val="13"/>
  </w:num>
  <w:num w:numId="37" w16cid:durableId="1036151849">
    <w:abstractNumId w:val="52"/>
  </w:num>
  <w:num w:numId="38" w16cid:durableId="121655619">
    <w:abstractNumId w:val="67"/>
  </w:num>
  <w:num w:numId="39" w16cid:durableId="1826389827">
    <w:abstractNumId w:val="32"/>
  </w:num>
  <w:num w:numId="40" w16cid:durableId="2125923423">
    <w:abstractNumId w:val="72"/>
  </w:num>
  <w:num w:numId="41" w16cid:durableId="331296763">
    <w:abstractNumId w:val="37"/>
  </w:num>
  <w:num w:numId="42" w16cid:durableId="256712412">
    <w:abstractNumId w:val="8"/>
  </w:num>
  <w:num w:numId="43" w16cid:durableId="1473134445">
    <w:abstractNumId w:val="53"/>
  </w:num>
  <w:num w:numId="44" w16cid:durableId="1837113429">
    <w:abstractNumId w:val="4"/>
  </w:num>
  <w:num w:numId="45" w16cid:durableId="554002450">
    <w:abstractNumId w:val="17"/>
  </w:num>
  <w:num w:numId="46" w16cid:durableId="1416978522">
    <w:abstractNumId w:val="27"/>
  </w:num>
  <w:num w:numId="47" w16cid:durableId="749809940">
    <w:abstractNumId w:val="6"/>
  </w:num>
  <w:num w:numId="48" w16cid:durableId="1031690301">
    <w:abstractNumId w:val="11"/>
  </w:num>
  <w:num w:numId="49" w16cid:durableId="412043720">
    <w:abstractNumId w:val="66"/>
  </w:num>
  <w:num w:numId="50" w16cid:durableId="2063749381">
    <w:abstractNumId w:val="57"/>
  </w:num>
  <w:num w:numId="51" w16cid:durableId="1957980315">
    <w:abstractNumId w:val="44"/>
  </w:num>
  <w:num w:numId="52" w16cid:durableId="1278683418">
    <w:abstractNumId w:val="28"/>
  </w:num>
  <w:num w:numId="53" w16cid:durableId="1996449446">
    <w:abstractNumId w:val="62"/>
  </w:num>
  <w:num w:numId="54" w16cid:durableId="756099957">
    <w:abstractNumId w:val="5"/>
  </w:num>
  <w:num w:numId="55" w16cid:durableId="1514689489">
    <w:abstractNumId w:val="46"/>
  </w:num>
  <w:num w:numId="56" w16cid:durableId="940334829">
    <w:abstractNumId w:val="51"/>
  </w:num>
  <w:num w:numId="57" w16cid:durableId="1709791873">
    <w:abstractNumId w:val="63"/>
  </w:num>
  <w:num w:numId="58" w16cid:durableId="1424257037">
    <w:abstractNumId w:val="24"/>
  </w:num>
  <w:num w:numId="59" w16cid:durableId="2102338986">
    <w:abstractNumId w:val="9"/>
  </w:num>
  <w:num w:numId="60" w16cid:durableId="534345755">
    <w:abstractNumId w:val="34"/>
  </w:num>
  <w:num w:numId="61" w16cid:durableId="1482305889">
    <w:abstractNumId w:val="55"/>
  </w:num>
  <w:num w:numId="62" w16cid:durableId="1217424725">
    <w:abstractNumId w:val="68"/>
  </w:num>
  <w:num w:numId="63" w16cid:durableId="32313854">
    <w:abstractNumId w:val="33"/>
  </w:num>
  <w:num w:numId="64" w16cid:durableId="830829143">
    <w:abstractNumId w:val="1"/>
  </w:num>
  <w:num w:numId="65" w16cid:durableId="1773696381">
    <w:abstractNumId w:val="61"/>
  </w:num>
  <w:num w:numId="66" w16cid:durableId="1318921492">
    <w:abstractNumId w:val="41"/>
  </w:num>
  <w:num w:numId="67" w16cid:durableId="908467410">
    <w:abstractNumId w:val="3"/>
  </w:num>
  <w:num w:numId="68" w16cid:durableId="1864435576">
    <w:abstractNumId w:val="58"/>
  </w:num>
  <w:num w:numId="69" w16cid:durableId="1681852708">
    <w:abstractNumId w:val="16"/>
  </w:num>
  <w:num w:numId="70" w16cid:durableId="86535746">
    <w:abstractNumId w:val="64"/>
  </w:num>
  <w:num w:numId="71" w16cid:durableId="1704793177">
    <w:abstractNumId w:val="73"/>
  </w:num>
  <w:num w:numId="72" w16cid:durableId="1640262112">
    <w:abstractNumId w:val="21"/>
  </w:num>
  <w:num w:numId="73" w16cid:durableId="816142363">
    <w:abstractNumId w:val="38"/>
  </w:num>
  <w:num w:numId="74" w16cid:durableId="614287035">
    <w:abstractNumId w:val="7"/>
  </w:num>
  <w:num w:numId="75" w16cid:durableId="1253930505">
    <w:abstractNumId w:val="74"/>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lma Rozenbergaitė">
    <w15:presenceInfo w15:providerId="AD" w15:userId="S::v.rozenbergaite@inovacijuagentura.lt::86b5797a-5065-4a27-a6d6-5145b2c462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971"/>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BD9"/>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3BD"/>
    <w:rsid w:val="000578C9"/>
    <w:rsid w:val="0006040C"/>
    <w:rsid w:val="000605C5"/>
    <w:rsid w:val="000608EF"/>
    <w:rsid w:val="00061084"/>
    <w:rsid w:val="00061466"/>
    <w:rsid w:val="00061E86"/>
    <w:rsid w:val="0006300C"/>
    <w:rsid w:val="000631F1"/>
    <w:rsid w:val="00064868"/>
    <w:rsid w:val="00064FB2"/>
    <w:rsid w:val="0006575D"/>
    <w:rsid w:val="000659E9"/>
    <w:rsid w:val="00066BB9"/>
    <w:rsid w:val="00066D29"/>
    <w:rsid w:val="00066F95"/>
    <w:rsid w:val="00067A88"/>
    <w:rsid w:val="00067DCC"/>
    <w:rsid w:val="00067EAF"/>
    <w:rsid w:val="0007051B"/>
    <w:rsid w:val="000714BF"/>
    <w:rsid w:val="00071548"/>
    <w:rsid w:val="000716B1"/>
    <w:rsid w:val="000722C5"/>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39B9"/>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40A"/>
    <w:rsid w:val="00094604"/>
    <w:rsid w:val="00095834"/>
    <w:rsid w:val="00095A99"/>
    <w:rsid w:val="0009724E"/>
    <w:rsid w:val="00097B80"/>
    <w:rsid w:val="00097EE1"/>
    <w:rsid w:val="000A05FB"/>
    <w:rsid w:val="000A09BB"/>
    <w:rsid w:val="000A0DFE"/>
    <w:rsid w:val="000A0F5D"/>
    <w:rsid w:val="000A1166"/>
    <w:rsid w:val="000A1E34"/>
    <w:rsid w:val="000A202B"/>
    <w:rsid w:val="000A2CBA"/>
    <w:rsid w:val="000A2D88"/>
    <w:rsid w:val="000A5738"/>
    <w:rsid w:val="000A5FB1"/>
    <w:rsid w:val="000A6BBE"/>
    <w:rsid w:val="000A76C1"/>
    <w:rsid w:val="000A7BF8"/>
    <w:rsid w:val="000A7E99"/>
    <w:rsid w:val="000B049C"/>
    <w:rsid w:val="000B0CED"/>
    <w:rsid w:val="000B2E23"/>
    <w:rsid w:val="000B2FB4"/>
    <w:rsid w:val="000B36CB"/>
    <w:rsid w:val="000B4E01"/>
    <w:rsid w:val="000B4E6D"/>
    <w:rsid w:val="000B4E90"/>
    <w:rsid w:val="000B51DF"/>
    <w:rsid w:val="000B5255"/>
    <w:rsid w:val="000B685D"/>
    <w:rsid w:val="000B7223"/>
    <w:rsid w:val="000C006A"/>
    <w:rsid w:val="000C02F3"/>
    <w:rsid w:val="000C1AE5"/>
    <w:rsid w:val="000C1D41"/>
    <w:rsid w:val="000C1F59"/>
    <w:rsid w:val="000C211C"/>
    <w:rsid w:val="000C2217"/>
    <w:rsid w:val="000C238A"/>
    <w:rsid w:val="000C2C07"/>
    <w:rsid w:val="000C34A7"/>
    <w:rsid w:val="000C3D2E"/>
    <w:rsid w:val="000C3EDE"/>
    <w:rsid w:val="000C3F71"/>
    <w:rsid w:val="000C3F88"/>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18D"/>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1B4"/>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4B1A"/>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3782D"/>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6E6"/>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6578"/>
    <w:rsid w:val="001E7022"/>
    <w:rsid w:val="001E76C7"/>
    <w:rsid w:val="001E7E24"/>
    <w:rsid w:val="001F028E"/>
    <w:rsid w:val="001F03BC"/>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18"/>
    <w:rsid w:val="002140C5"/>
    <w:rsid w:val="0021423F"/>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C9A"/>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5674"/>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67F03"/>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06AA"/>
    <w:rsid w:val="002A1EB6"/>
    <w:rsid w:val="002A25D9"/>
    <w:rsid w:val="002A3B3E"/>
    <w:rsid w:val="002A3C89"/>
    <w:rsid w:val="002A43AA"/>
    <w:rsid w:val="002A4AC9"/>
    <w:rsid w:val="002A5143"/>
    <w:rsid w:val="002A569A"/>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4CF"/>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3DBE"/>
    <w:rsid w:val="002F44C0"/>
    <w:rsid w:val="002F536E"/>
    <w:rsid w:val="002F5A85"/>
    <w:rsid w:val="002F5E33"/>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3FD9"/>
    <w:rsid w:val="003049FC"/>
    <w:rsid w:val="00304E45"/>
    <w:rsid w:val="00306737"/>
    <w:rsid w:val="00306D9F"/>
    <w:rsid w:val="00306F87"/>
    <w:rsid w:val="003074D1"/>
    <w:rsid w:val="00307836"/>
    <w:rsid w:val="003101E1"/>
    <w:rsid w:val="00310753"/>
    <w:rsid w:val="0031109D"/>
    <w:rsid w:val="00311111"/>
    <w:rsid w:val="003112DB"/>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2714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4AD5"/>
    <w:rsid w:val="00355501"/>
    <w:rsid w:val="00355743"/>
    <w:rsid w:val="00355846"/>
    <w:rsid w:val="003559E0"/>
    <w:rsid w:val="00356D0D"/>
    <w:rsid w:val="003576C1"/>
    <w:rsid w:val="00357BB8"/>
    <w:rsid w:val="00357C23"/>
    <w:rsid w:val="003600F2"/>
    <w:rsid w:val="00360163"/>
    <w:rsid w:val="00360DB9"/>
    <w:rsid w:val="00360F9B"/>
    <w:rsid w:val="00361525"/>
    <w:rsid w:val="003617F1"/>
    <w:rsid w:val="00362719"/>
    <w:rsid w:val="00362E58"/>
    <w:rsid w:val="00363134"/>
    <w:rsid w:val="00365384"/>
    <w:rsid w:val="003660B8"/>
    <w:rsid w:val="003671C3"/>
    <w:rsid w:val="00370489"/>
    <w:rsid w:val="00370682"/>
    <w:rsid w:val="003713E4"/>
    <w:rsid w:val="00371433"/>
    <w:rsid w:val="00371E4F"/>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2FD9"/>
    <w:rsid w:val="00393698"/>
    <w:rsid w:val="0039371E"/>
    <w:rsid w:val="00394C27"/>
    <w:rsid w:val="00396CB4"/>
    <w:rsid w:val="003977D0"/>
    <w:rsid w:val="003A00F1"/>
    <w:rsid w:val="003A050E"/>
    <w:rsid w:val="003A050F"/>
    <w:rsid w:val="003A0CAA"/>
    <w:rsid w:val="003A0EC0"/>
    <w:rsid w:val="003A0FE9"/>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3DFB"/>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2C2"/>
    <w:rsid w:val="004375A5"/>
    <w:rsid w:val="00437883"/>
    <w:rsid w:val="00441140"/>
    <w:rsid w:val="00441581"/>
    <w:rsid w:val="004417E5"/>
    <w:rsid w:val="00442299"/>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EF6"/>
    <w:rsid w:val="004A7F0E"/>
    <w:rsid w:val="004B0E0C"/>
    <w:rsid w:val="004B15B4"/>
    <w:rsid w:val="004B1B04"/>
    <w:rsid w:val="004B2DE0"/>
    <w:rsid w:val="004B2DE4"/>
    <w:rsid w:val="004B3551"/>
    <w:rsid w:val="004B39B2"/>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59A4"/>
    <w:rsid w:val="004C606C"/>
    <w:rsid w:val="004C7DC4"/>
    <w:rsid w:val="004C7E0B"/>
    <w:rsid w:val="004C7E53"/>
    <w:rsid w:val="004D017C"/>
    <w:rsid w:val="004D0FE9"/>
    <w:rsid w:val="004D1010"/>
    <w:rsid w:val="004D248A"/>
    <w:rsid w:val="004D3BE3"/>
    <w:rsid w:val="004D459D"/>
    <w:rsid w:val="004D4C7B"/>
    <w:rsid w:val="004D7072"/>
    <w:rsid w:val="004D7B52"/>
    <w:rsid w:val="004D7DFA"/>
    <w:rsid w:val="004E0049"/>
    <w:rsid w:val="004E049E"/>
    <w:rsid w:val="004E05A2"/>
    <w:rsid w:val="004E06BB"/>
    <w:rsid w:val="004E07B2"/>
    <w:rsid w:val="004E1135"/>
    <w:rsid w:val="004E13EA"/>
    <w:rsid w:val="004E1E30"/>
    <w:rsid w:val="004E1FB0"/>
    <w:rsid w:val="004E2034"/>
    <w:rsid w:val="004E2171"/>
    <w:rsid w:val="004E22A3"/>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4F7CBD"/>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218"/>
    <w:rsid w:val="0051508F"/>
    <w:rsid w:val="00515C55"/>
    <w:rsid w:val="00515CBD"/>
    <w:rsid w:val="00515ED0"/>
    <w:rsid w:val="00516043"/>
    <w:rsid w:val="0051611C"/>
    <w:rsid w:val="0051688D"/>
    <w:rsid w:val="00516B91"/>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0AB"/>
    <w:rsid w:val="005605D0"/>
    <w:rsid w:val="005607F2"/>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6A7A"/>
    <w:rsid w:val="0057745D"/>
    <w:rsid w:val="00577925"/>
    <w:rsid w:val="00577A72"/>
    <w:rsid w:val="005806D2"/>
    <w:rsid w:val="00582CE9"/>
    <w:rsid w:val="00583195"/>
    <w:rsid w:val="0058377F"/>
    <w:rsid w:val="00583982"/>
    <w:rsid w:val="00583B84"/>
    <w:rsid w:val="00583CA7"/>
    <w:rsid w:val="00584DCA"/>
    <w:rsid w:val="0058525D"/>
    <w:rsid w:val="00585C84"/>
    <w:rsid w:val="005868DB"/>
    <w:rsid w:val="0058726C"/>
    <w:rsid w:val="005872C9"/>
    <w:rsid w:val="00587BAC"/>
    <w:rsid w:val="00590030"/>
    <w:rsid w:val="00590232"/>
    <w:rsid w:val="00592DE8"/>
    <w:rsid w:val="00593111"/>
    <w:rsid w:val="00593816"/>
    <w:rsid w:val="00593D67"/>
    <w:rsid w:val="00593F3E"/>
    <w:rsid w:val="00594FA6"/>
    <w:rsid w:val="00595F0B"/>
    <w:rsid w:val="00595F1A"/>
    <w:rsid w:val="00595F8E"/>
    <w:rsid w:val="00596895"/>
    <w:rsid w:val="00596BDA"/>
    <w:rsid w:val="00596C27"/>
    <w:rsid w:val="00597743"/>
    <w:rsid w:val="00597961"/>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409C"/>
    <w:rsid w:val="005C5BD5"/>
    <w:rsid w:val="005C6C2A"/>
    <w:rsid w:val="005C6D8F"/>
    <w:rsid w:val="005D08AD"/>
    <w:rsid w:val="005D0CD2"/>
    <w:rsid w:val="005D1328"/>
    <w:rsid w:val="005D1747"/>
    <w:rsid w:val="005D1EC0"/>
    <w:rsid w:val="005D24F3"/>
    <w:rsid w:val="005D2AA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72C"/>
    <w:rsid w:val="005E7A94"/>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6C70"/>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992"/>
    <w:rsid w:val="00626BBC"/>
    <w:rsid w:val="006274B9"/>
    <w:rsid w:val="006274D6"/>
    <w:rsid w:val="0062770C"/>
    <w:rsid w:val="00627808"/>
    <w:rsid w:val="0062788C"/>
    <w:rsid w:val="00627CD4"/>
    <w:rsid w:val="006300B6"/>
    <w:rsid w:val="00630A0F"/>
    <w:rsid w:val="00630DE9"/>
    <w:rsid w:val="00630F03"/>
    <w:rsid w:val="0063163D"/>
    <w:rsid w:val="0063190D"/>
    <w:rsid w:val="00631C5D"/>
    <w:rsid w:val="00631E78"/>
    <w:rsid w:val="00632B0E"/>
    <w:rsid w:val="00632F7B"/>
    <w:rsid w:val="00633526"/>
    <w:rsid w:val="00633A99"/>
    <w:rsid w:val="00633F89"/>
    <w:rsid w:val="0063491E"/>
    <w:rsid w:val="006349FB"/>
    <w:rsid w:val="00634DB0"/>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77F"/>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666C2"/>
    <w:rsid w:val="00670121"/>
    <w:rsid w:val="00670373"/>
    <w:rsid w:val="006715F4"/>
    <w:rsid w:val="00671B2B"/>
    <w:rsid w:val="00671DB5"/>
    <w:rsid w:val="0067281B"/>
    <w:rsid w:val="0067282A"/>
    <w:rsid w:val="00673538"/>
    <w:rsid w:val="00673A78"/>
    <w:rsid w:val="006752D5"/>
    <w:rsid w:val="00675AFC"/>
    <w:rsid w:val="00675EE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485"/>
    <w:rsid w:val="006C0723"/>
    <w:rsid w:val="006C0B42"/>
    <w:rsid w:val="006C0F06"/>
    <w:rsid w:val="006C176F"/>
    <w:rsid w:val="006C1CEA"/>
    <w:rsid w:val="006C2ED7"/>
    <w:rsid w:val="006C3B38"/>
    <w:rsid w:val="006C4A69"/>
    <w:rsid w:val="006C4B06"/>
    <w:rsid w:val="006C5611"/>
    <w:rsid w:val="006C56E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3B0F"/>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9FD"/>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7E9"/>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1FFD"/>
    <w:rsid w:val="0079367F"/>
    <w:rsid w:val="00793A26"/>
    <w:rsid w:val="0079488E"/>
    <w:rsid w:val="007948D0"/>
    <w:rsid w:val="00794F1E"/>
    <w:rsid w:val="00795175"/>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019"/>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377A"/>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0F3"/>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319D"/>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1DD2"/>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0DD2"/>
    <w:rsid w:val="008D10F7"/>
    <w:rsid w:val="008D114E"/>
    <w:rsid w:val="008D12EF"/>
    <w:rsid w:val="008D15E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8F7"/>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37F7F"/>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216"/>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2FBA"/>
    <w:rsid w:val="00A03422"/>
    <w:rsid w:val="00A03B2D"/>
    <w:rsid w:val="00A0430F"/>
    <w:rsid w:val="00A045BC"/>
    <w:rsid w:val="00A0494F"/>
    <w:rsid w:val="00A04ACA"/>
    <w:rsid w:val="00A054B9"/>
    <w:rsid w:val="00A06455"/>
    <w:rsid w:val="00A065A2"/>
    <w:rsid w:val="00A06AC2"/>
    <w:rsid w:val="00A06B1E"/>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58B6"/>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30C"/>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525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813"/>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C7D"/>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6708"/>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858"/>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68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979"/>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5D0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B95"/>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B30"/>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4D3A"/>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6FAB"/>
    <w:rsid w:val="00C87283"/>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EE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332E"/>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53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293F"/>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624"/>
    <w:rsid w:val="00D35747"/>
    <w:rsid w:val="00D37664"/>
    <w:rsid w:val="00D4094C"/>
    <w:rsid w:val="00D40BD6"/>
    <w:rsid w:val="00D40E98"/>
    <w:rsid w:val="00D41091"/>
    <w:rsid w:val="00D4126D"/>
    <w:rsid w:val="00D4135B"/>
    <w:rsid w:val="00D41480"/>
    <w:rsid w:val="00D41BC8"/>
    <w:rsid w:val="00D41D77"/>
    <w:rsid w:val="00D423AF"/>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0E70"/>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1F65"/>
    <w:rsid w:val="00DA22F0"/>
    <w:rsid w:val="00DA4249"/>
    <w:rsid w:val="00DA62B5"/>
    <w:rsid w:val="00DA649F"/>
    <w:rsid w:val="00DA6ACB"/>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39"/>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061"/>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6EF7"/>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5E08"/>
    <w:rsid w:val="00E660CD"/>
    <w:rsid w:val="00E66292"/>
    <w:rsid w:val="00E668C5"/>
    <w:rsid w:val="00E670F8"/>
    <w:rsid w:val="00E70410"/>
    <w:rsid w:val="00E7043E"/>
    <w:rsid w:val="00E729B9"/>
    <w:rsid w:val="00E75068"/>
    <w:rsid w:val="00E76292"/>
    <w:rsid w:val="00E76434"/>
    <w:rsid w:val="00E76A3A"/>
    <w:rsid w:val="00E77D11"/>
    <w:rsid w:val="00E80947"/>
    <w:rsid w:val="00E80EDE"/>
    <w:rsid w:val="00E81505"/>
    <w:rsid w:val="00E81709"/>
    <w:rsid w:val="00E81834"/>
    <w:rsid w:val="00E81CD8"/>
    <w:rsid w:val="00E81D97"/>
    <w:rsid w:val="00E81E81"/>
    <w:rsid w:val="00E8279E"/>
    <w:rsid w:val="00E83154"/>
    <w:rsid w:val="00E83222"/>
    <w:rsid w:val="00E8432A"/>
    <w:rsid w:val="00E85013"/>
    <w:rsid w:val="00E85E8B"/>
    <w:rsid w:val="00E86257"/>
    <w:rsid w:val="00E865C4"/>
    <w:rsid w:val="00E865CE"/>
    <w:rsid w:val="00E86BCE"/>
    <w:rsid w:val="00E871A9"/>
    <w:rsid w:val="00E9025B"/>
    <w:rsid w:val="00E909CE"/>
    <w:rsid w:val="00E90D60"/>
    <w:rsid w:val="00E91223"/>
    <w:rsid w:val="00E915FB"/>
    <w:rsid w:val="00E92460"/>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39F5"/>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150"/>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08C"/>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5AE"/>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05E"/>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01D"/>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C7D5B2C"/>
    <w:rsid w:val="0E1A5CCE"/>
    <w:rsid w:val="0E9F67AF"/>
    <w:rsid w:val="0F5100FC"/>
    <w:rsid w:val="11690C5F"/>
    <w:rsid w:val="122E87B6"/>
    <w:rsid w:val="127DD6E8"/>
    <w:rsid w:val="13C3E59B"/>
    <w:rsid w:val="178550F4"/>
    <w:rsid w:val="18B372B8"/>
    <w:rsid w:val="19628E1A"/>
    <w:rsid w:val="1B02B292"/>
    <w:rsid w:val="1D38F496"/>
    <w:rsid w:val="1D685762"/>
    <w:rsid w:val="1DA8BF89"/>
    <w:rsid w:val="1DAE3FA9"/>
    <w:rsid w:val="1E4C07C4"/>
    <w:rsid w:val="226A615D"/>
    <w:rsid w:val="23346773"/>
    <w:rsid w:val="23669F6D"/>
    <w:rsid w:val="24CE03D2"/>
    <w:rsid w:val="26112D16"/>
    <w:rsid w:val="26C0805F"/>
    <w:rsid w:val="26F6114B"/>
    <w:rsid w:val="27EF74E0"/>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45710"/>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7A8FB0"/>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4D0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87105350">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7ed14601-a767-49df-87ac-319a5ad53ef2">
      <UserInfo>
        <DisplayName>Viktorija Namavičienė</DisplayName>
        <AccountId>35</AccountId>
        <AccountType/>
      </UserInfo>
    </SharedWithUsers>
    <TaxCatchAll xmlns="7ed14601-a767-49df-87ac-319a5ad53ef2" xsi:nil="true"/>
    <lcf76f155ced4ddcb4097134ff3c332f xmlns="8fa2b46d-e0e5-4105-8197-5a0c810b9d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F19FE3-9241-414D-8444-5B3D5395C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7ed14601-a767-49df-87ac-319a5ad53ef2"/>
    <ds:schemaRef ds:uri="8fa2b46d-e0e5-4105-8197-5a0c810b9da7"/>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13463</Words>
  <Characters>7675</Characters>
  <Application>Microsoft Office Word</Application>
  <DocSecurity>0</DocSecurity>
  <Lines>63</Lines>
  <Paragraphs>42</Paragraphs>
  <ScaleCrop>false</ScaleCrop>
  <HeadingPairs>
    <vt:vector size="2" baseType="variant">
      <vt:variant>
        <vt:lpstr>Pavadinimas</vt:lpstr>
      </vt:variant>
      <vt:variant>
        <vt:i4>1</vt:i4>
      </vt:variant>
    </vt:vector>
  </HeadingPairs>
  <TitlesOfParts>
    <vt:vector size="1" baseType="lpstr">
      <vt:lpstr>Viešojo pirkimo „[......]“ atviro konkurso sąlygos</vt:lpstr>
    </vt:vector>
  </TitlesOfParts>
  <Company/>
  <LinksUpToDate>false</LinksUpToDate>
  <CharactersWithSpaces>21096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2025-01-23T13:40:00Z</dcterms:created>
  <dcterms:modified xsi:type="dcterms:W3CDTF">2025-02-06T07:38:00Z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